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5154687" w14:textId="77777777">
        <w:trPr>
          <w:divId w:val="1163737478"/>
          <w:trHeight w:val="225"/>
          <w:tblCellSpacing w:w="15" w:type="dxa"/>
        </w:trPr>
        <w:tc>
          <w:tcPr>
            <w:tcW w:w="450" w:type="dxa"/>
            <w:shd w:val="clear" w:color="auto" w:fill="990000"/>
            <w:vAlign w:val="center"/>
            <w:hideMark/>
          </w:tcPr>
          <w:bookmarkStart w:id="0" w:name="_GoBack"/>
          <w:bookmarkEnd w:id="0"/>
          <w:p w14:paraId="0C46D991" w14:textId="77777777" w:rsidR="00000000" w:rsidRDefault="00003266">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onaco" w:eastAsia="Times New Roman" w:hAnsi="Monaco"/>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000000" w14:paraId="466AC2AD" w14:textId="77777777">
        <w:trPr>
          <w:divId w:val="1163737478"/>
          <w:tblCellSpacing w:w="0" w:type="dxa"/>
        </w:trPr>
        <w:tc>
          <w:tcPr>
            <w:tcW w:w="0" w:type="auto"/>
            <w:vAlign w:val="center"/>
            <w:hideMark/>
          </w:tcPr>
          <w:tbl>
            <w:tblPr>
              <w:tblW w:w="5000" w:type="pct"/>
              <w:tblCellSpacing w:w="7" w:type="dxa"/>
              <w:tblCellMar>
                <w:top w:w="30" w:type="dxa"/>
                <w:left w:w="30" w:type="dxa"/>
                <w:bottom w:w="30" w:type="dxa"/>
                <w:right w:w="30" w:type="dxa"/>
              </w:tblCellMar>
              <w:tblLook w:val="04A0" w:firstRow="1" w:lastRow="0" w:firstColumn="1" w:lastColumn="0" w:noHBand="0" w:noVBand="1"/>
              <w:tblDescription w:val="layout"/>
            </w:tblPr>
            <w:tblGrid>
              <w:gridCol w:w="3089"/>
              <w:gridCol w:w="3089"/>
            </w:tblGrid>
            <w:tr w:rsidR="00000000" w14:paraId="1D9D1CA3" w14:textId="77777777">
              <w:trPr>
                <w:tblCellSpacing w:w="7" w:type="dxa"/>
              </w:trPr>
              <w:tc>
                <w:tcPr>
                  <w:tcW w:w="1650" w:type="pct"/>
                  <w:shd w:val="clear" w:color="auto" w:fill="666666"/>
                  <w:hideMark/>
                </w:tcPr>
                <w:p w14:paraId="6C3F5B05" w14:textId="77777777" w:rsidR="00000000" w:rsidRDefault="00003266">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14:paraId="5593AE93" w14:textId="77777777" w:rsidR="00000000" w:rsidRDefault="00003266">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B. de Medeiros, Ed.</w:t>
                  </w:r>
                </w:p>
              </w:tc>
            </w:tr>
            <w:tr w:rsidR="00000000" w14:paraId="21F7AE6A" w14:textId="77777777">
              <w:trPr>
                <w:tblCellSpacing w:w="7" w:type="dxa"/>
              </w:trPr>
              <w:tc>
                <w:tcPr>
                  <w:tcW w:w="1650" w:type="pct"/>
                  <w:shd w:val="clear" w:color="auto" w:fill="666666"/>
                  <w:hideMark/>
                </w:tcPr>
                <w:p w14:paraId="2F606DE3" w14:textId="77777777" w:rsidR="00000000" w:rsidRDefault="00003266">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21645AAF" w14:textId="77777777" w:rsidR="00000000" w:rsidRDefault="00003266">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Scurtescu</w:t>
                  </w:r>
                </w:p>
              </w:tc>
            </w:tr>
            <w:tr w:rsidR="00000000" w14:paraId="4C18B86C" w14:textId="77777777">
              <w:trPr>
                <w:tblCellSpacing w:w="7" w:type="dxa"/>
              </w:trPr>
              <w:tc>
                <w:tcPr>
                  <w:tcW w:w="1650" w:type="pct"/>
                  <w:shd w:val="clear" w:color="auto" w:fill="666666"/>
                  <w:hideMark/>
                </w:tcPr>
                <w:p w14:paraId="35EACCE2" w14:textId="77777777" w:rsidR="00000000" w:rsidRDefault="00003266">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0BC2D2AC" w14:textId="77777777" w:rsidR="00000000" w:rsidRDefault="00003266">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Google</w:t>
                  </w:r>
                </w:p>
              </w:tc>
            </w:tr>
            <w:tr w:rsidR="00000000" w14:paraId="3B9B0041" w14:textId="77777777">
              <w:trPr>
                <w:tblCellSpacing w:w="7" w:type="dxa"/>
              </w:trPr>
              <w:tc>
                <w:tcPr>
                  <w:tcW w:w="1650" w:type="pct"/>
                  <w:shd w:val="clear" w:color="auto" w:fill="666666"/>
                  <w:hideMark/>
                </w:tcPr>
                <w:p w14:paraId="6B67D9F4" w14:textId="77777777" w:rsidR="00000000" w:rsidRDefault="00003266">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0A2153DD" w14:textId="77777777" w:rsidR="00000000" w:rsidRDefault="00003266">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 Tarjan</w:t>
                  </w:r>
                </w:p>
              </w:tc>
            </w:tr>
            <w:tr w:rsidR="00000000" w14:paraId="0914C3B0" w14:textId="77777777">
              <w:trPr>
                <w:tblCellSpacing w:w="7" w:type="dxa"/>
              </w:trPr>
              <w:tc>
                <w:tcPr>
                  <w:tcW w:w="1650" w:type="pct"/>
                  <w:shd w:val="clear" w:color="auto" w:fill="666666"/>
                  <w:hideMark/>
                </w:tcPr>
                <w:p w14:paraId="44659594" w14:textId="77777777" w:rsidR="00000000" w:rsidRDefault="00003266">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0828320D" w14:textId="77777777" w:rsidR="00000000" w:rsidRDefault="00003266">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Facebook</w:t>
                  </w:r>
                </w:p>
              </w:tc>
            </w:tr>
            <w:tr w:rsidR="00000000" w14:paraId="1D7DD2E3" w14:textId="77777777">
              <w:trPr>
                <w:tblCellSpacing w:w="7" w:type="dxa"/>
              </w:trPr>
              <w:tc>
                <w:tcPr>
                  <w:tcW w:w="1650" w:type="pct"/>
                  <w:shd w:val="clear" w:color="auto" w:fill="666666"/>
                  <w:hideMark/>
                </w:tcPr>
                <w:p w14:paraId="7CA3FBCB" w14:textId="77777777" w:rsidR="00000000" w:rsidRDefault="00003266">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39FF982D" w14:textId="77777777" w:rsidR="00000000" w:rsidRDefault="00003266">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000000" w14:paraId="029313EB" w14:textId="77777777">
              <w:trPr>
                <w:tblCellSpacing w:w="7" w:type="dxa"/>
              </w:trPr>
              <w:tc>
                <w:tcPr>
                  <w:tcW w:w="1650" w:type="pct"/>
                  <w:shd w:val="clear" w:color="auto" w:fill="666666"/>
                  <w:hideMark/>
                </w:tcPr>
                <w:p w14:paraId="7F100E73" w14:textId="77777777" w:rsidR="00000000" w:rsidRDefault="00003266">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260756A1" w14:textId="77777777" w:rsidR="00000000" w:rsidRDefault="00003266">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000000" w14:paraId="016AC9B4" w14:textId="77777777">
              <w:trPr>
                <w:tblCellSpacing w:w="7" w:type="dxa"/>
              </w:trPr>
              <w:tc>
                <w:tcPr>
                  <w:tcW w:w="1650" w:type="pct"/>
                  <w:shd w:val="clear" w:color="auto" w:fill="666666"/>
                  <w:hideMark/>
                </w:tcPr>
                <w:p w14:paraId="5F6FBF0A" w14:textId="77777777" w:rsidR="00000000" w:rsidRDefault="00003266">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5D00C3F7" w14:textId="4B8553A2" w:rsidR="00000000" w:rsidRDefault="00003266">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xml:space="preserve">October </w:t>
                  </w:r>
                  <w:del w:id="1" w:author="mbj" w:date="2013-10-18T18:21:00Z">
                    <w:r>
                      <w:rPr>
                        <w:rFonts w:ascii="Arial" w:eastAsia="Times New Roman" w:hAnsi="Arial" w:cs="Arial"/>
                        <w:color w:val="FFFFFF"/>
                        <w:sz w:val="20"/>
                        <w:szCs w:val="20"/>
                      </w:rPr>
                      <w:delText>15</w:delText>
                    </w:r>
                  </w:del>
                  <w:ins w:id="2" w:author="mbj" w:date="2013-10-18T18:21:00Z">
                    <w:r>
                      <w:rPr>
                        <w:rFonts w:ascii="Arial" w:eastAsia="Times New Roman" w:hAnsi="Arial" w:cs="Arial"/>
                        <w:color w:val="FFFFFF"/>
                        <w:sz w:val="20"/>
                        <w:szCs w:val="20"/>
                      </w:rPr>
                      <w:t>18</w:t>
                    </w:r>
                  </w:ins>
                  <w:r>
                    <w:rPr>
                      <w:rFonts w:ascii="Arial" w:eastAsia="Times New Roman" w:hAnsi="Arial" w:cs="Arial"/>
                      <w:color w:val="FFFFFF"/>
                      <w:sz w:val="20"/>
                      <w:szCs w:val="20"/>
                    </w:rPr>
                    <w:t>, 2013</w:t>
                  </w:r>
                </w:p>
              </w:tc>
            </w:tr>
          </w:tbl>
          <w:p w14:paraId="78C8B23D" w14:textId="77777777" w:rsidR="00000000" w:rsidRDefault="00003266">
            <w:pPr>
              <w:spacing w:before="0" w:beforeAutospacing="0" w:after="0" w:afterAutospacing="0"/>
              <w:rPr>
                <w:rFonts w:ascii="Verdana" w:eastAsia="Times New Roman" w:hAnsi="Verdana"/>
                <w:color w:val="000000"/>
              </w:rPr>
            </w:pPr>
          </w:p>
        </w:tc>
      </w:tr>
    </w:tbl>
    <w:p w14:paraId="08BB3740" w14:textId="54E640CC" w:rsidR="00000000" w:rsidRDefault="00003266">
      <w:pPr>
        <w:pStyle w:val="Heading1"/>
        <w:divId w:val="1163737478"/>
        <w:rPr>
          <w:rFonts w:eastAsia="Times New Roman"/>
          <w:lang w:val="en"/>
        </w:rPr>
      </w:pPr>
      <w:r>
        <w:rPr>
          <w:rFonts w:eastAsia="Times New Roman"/>
          <w:lang w:val="en"/>
        </w:rPr>
        <w:br/>
      </w:r>
      <w:r>
        <w:rPr>
          <w:rFonts w:eastAsia="Times New Roman"/>
          <w:lang w:val="en"/>
        </w:rPr>
        <w:t xml:space="preserve">OAuth 2.0 Multiple Response Type Encoding Practices - draft </w:t>
      </w:r>
      <w:del w:id="3" w:author="mbj" w:date="2013-10-18T18:21:00Z">
        <w:r>
          <w:rPr>
            <w:rFonts w:eastAsia="Times New Roman"/>
            <w:lang w:val="en"/>
          </w:rPr>
          <w:delText>09</w:delText>
        </w:r>
      </w:del>
      <w:ins w:id="4" w:author="mbj" w:date="2013-10-18T18:21:00Z">
        <w:r>
          <w:rPr>
            <w:rFonts w:eastAsia="Times New Roman"/>
            <w:lang w:val="en"/>
          </w:rPr>
          <w:t>10</w:t>
        </w:r>
      </w:ins>
    </w:p>
    <w:p w14:paraId="114341E8" w14:textId="77777777" w:rsidR="00000000" w:rsidRDefault="00003266">
      <w:pPr>
        <w:pStyle w:val="Heading3"/>
        <w:divId w:val="1163737478"/>
        <w:rPr>
          <w:rFonts w:eastAsia="Times New Roman"/>
          <w:lang w:val="en"/>
        </w:rPr>
      </w:pPr>
      <w:r>
        <w:rPr>
          <w:rFonts w:eastAsia="Times New Roman"/>
          <w:lang w:val="en"/>
        </w:rPr>
        <w:t>Abstract</w:t>
      </w:r>
    </w:p>
    <w:p w14:paraId="5C4428D6" w14:textId="77777777" w:rsidR="00000000" w:rsidRDefault="00003266">
      <w:pPr>
        <w:pStyle w:val="NormalWeb"/>
        <w:divId w:val="1163737478"/>
        <w:rPr>
          <w:rFonts w:ascii="Verdana" w:hAnsi="Verdana"/>
          <w:color w:val="000000"/>
          <w:lang w:val="en"/>
        </w:rPr>
      </w:pPr>
      <w:r>
        <w:rPr>
          <w:rFonts w:ascii="Verdana" w:hAnsi="Verdana"/>
          <w:color w:val="000000"/>
          <w:lang w:val="en"/>
        </w:rPr>
        <w:t>This specification aims to provide guidance on proper encoding of responses to OAuth 2.0 Authorization Requests, where the request specifies a response type that includes space charact</w:t>
      </w:r>
      <w:r>
        <w:rPr>
          <w:rFonts w:ascii="Verdana" w:hAnsi="Verdana"/>
          <w:color w:val="000000"/>
          <w:lang w:val="en"/>
        </w:rPr>
        <w:t xml:space="preserve">ers. </w:t>
      </w:r>
    </w:p>
    <w:p w14:paraId="3DDF857D" w14:textId="77777777" w:rsidR="00000000" w:rsidRDefault="00003266">
      <w:pPr>
        <w:pStyle w:val="NormalWeb"/>
        <w:divId w:val="1163737478"/>
        <w:rPr>
          <w:rFonts w:ascii="Verdana" w:hAnsi="Verdana"/>
          <w:color w:val="000000"/>
          <w:lang w:val="en"/>
        </w:rPr>
      </w:pPr>
      <w:r>
        <w:rPr>
          <w:rFonts w:ascii="Verdana" w:hAnsi="Verdana"/>
          <w:color w:val="000000"/>
          <w:lang w:val="en"/>
        </w:rPr>
        <w:t xml:space="preserve">This specification also serves as the registration document for several specific new response types, in accordance with the stipulations of the OAuth Parameters Registry. </w:t>
      </w:r>
    </w:p>
    <w:p w14:paraId="4310EDE4" w14:textId="77777777" w:rsidR="00000000" w:rsidRDefault="00003266">
      <w:pPr>
        <w:spacing w:before="0" w:beforeAutospacing="0" w:after="0" w:afterAutospacing="0"/>
        <w:divId w:val="1163737478"/>
        <w:rPr>
          <w:rFonts w:ascii="Verdana" w:eastAsia="Times New Roman" w:hAnsi="Verdana"/>
          <w:color w:val="000000"/>
          <w:lang w:val="en"/>
        </w:rPr>
      </w:pPr>
      <w:bookmarkStart w:id="5" w:name="toc"/>
      <w:bookmarkEnd w:id="5"/>
    </w:p>
    <w:p w14:paraId="7B8329BA" w14:textId="77777777" w:rsidR="00000000" w:rsidRDefault="00003266">
      <w:pPr>
        <w:spacing w:before="0" w:beforeAutospacing="0" w:after="0" w:afterAutospacing="0"/>
        <w:divId w:val="1163737478"/>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a0a0a0" stroked="f"/>
        </w:pict>
      </w:r>
    </w:p>
    <w:p w14:paraId="71E4C5F8" w14:textId="77777777" w:rsidR="00000000" w:rsidRDefault="00003266">
      <w:pPr>
        <w:pStyle w:val="Heading3"/>
        <w:divId w:val="1163737478"/>
        <w:rPr>
          <w:rFonts w:eastAsia="Times New Roman"/>
          <w:lang w:val="en"/>
        </w:rPr>
      </w:pPr>
      <w:r>
        <w:rPr>
          <w:rFonts w:eastAsia="Times New Roman"/>
          <w:lang w:val="en"/>
        </w:rPr>
        <w:t>Table of Contents</w:t>
      </w:r>
    </w:p>
    <w:p w14:paraId="708BAF9B" w14:textId="525175E8" w:rsidR="00000000" w:rsidRDefault="00003266">
      <w:pPr>
        <w:pStyle w:val="toc"/>
        <w:divId w:val="1163737478"/>
        <w:rPr>
          <w:rFonts w:ascii="Verdana" w:hAnsi="Verdana"/>
          <w:color w:val="000000"/>
          <w:lang w:val="en"/>
        </w:rPr>
      </w:pPr>
      <w:hyperlink w:anchor="Introduction" w:history="1">
        <w:r>
          <w:rPr>
            <w:rStyle w:val="Hyperlink"/>
            <w:rFonts w:ascii="Verdana" w:hAnsi="Verdana"/>
            <w:b/>
            <w:bCs/>
            <w:lang w:val="en"/>
          </w:rPr>
          <w:t>1.</w:t>
        </w:r>
      </w:hyperlink>
      <w:r>
        <w:rPr>
          <w:rFonts w:ascii="Verdana" w:hAnsi="Verdana"/>
          <w:color w:val="000000"/>
          <w:lang w:val="en"/>
        </w:rPr>
        <w:t>  Introduction</w:t>
      </w:r>
      <w:r>
        <w:rPr>
          <w:rFonts w:ascii="Verdana" w:hAnsi="Verdana"/>
          <w:color w:val="000000"/>
          <w:lang w:val="en"/>
        </w:rPr>
        <w:br/>
        <w:t>    </w:t>
      </w:r>
      <w:hyperlink w:anchor="rnc" w:history="1">
        <w:r>
          <w:rPr>
            <w:rStyle w:val="Hyperlink"/>
            <w:rFonts w:ascii="Verdana" w:hAnsi="Verdana"/>
            <w:b/>
            <w:bCs/>
            <w:lang w:val="en"/>
          </w:rPr>
          <w:t>1.1.</w:t>
        </w:r>
      </w:hyperlink>
      <w:r>
        <w:rPr>
          <w:rFonts w:ascii="Verdana" w:hAnsi="Verdana"/>
          <w:color w:val="000000"/>
          <w:lang w:val="en"/>
        </w:rPr>
        <w:t xml:space="preserve">  </w:t>
      </w:r>
      <w:proofErr w:type="gramStart"/>
      <w:r>
        <w:rPr>
          <w:rFonts w:ascii="Verdana" w:hAnsi="Verdana"/>
          <w:color w:val="000000"/>
          <w:lang w:val="en"/>
        </w:rPr>
        <w:t>Requir</w:t>
      </w:r>
      <w:r>
        <w:rPr>
          <w:rFonts w:ascii="Verdana" w:hAnsi="Verdana"/>
          <w:color w:val="000000"/>
          <w:lang w:val="en"/>
        </w:rPr>
        <w:t>ements Notation and Conventions</w:t>
      </w:r>
      <w:r>
        <w:rPr>
          <w:rFonts w:ascii="Verdana" w:hAnsi="Verdana"/>
          <w:color w:val="000000"/>
          <w:lang w:val="en"/>
        </w:rPr>
        <w:br/>
        <w:t>    </w:t>
      </w:r>
      <w:hyperlink w:anchor="Terminology" w:history="1">
        <w:r>
          <w:rPr>
            <w:rStyle w:val="Hyperlink"/>
            <w:rFonts w:ascii="Verdana" w:hAnsi="Verdana"/>
            <w:b/>
            <w:bCs/>
            <w:lang w:val="en"/>
          </w:rPr>
          <w:t>1.2.</w:t>
        </w:r>
        <w:proofErr w:type="gramEnd"/>
      </w:hyperlink>
      <w:r>
        <w:rPr>
          <w:rFonts w:ascii="Verdana" w:hAnsi="Verdana"/>
          <w:color w:val="000000"/>
          <w:lang w:val="en"/>
        </w:rPr>
        <w:t xml:space="preserve">  </w:t>
      </w:r>
      <w:proofErr w:type="gramStart"/>
      <w:r>
        <w:rPr>
          <w:rFonts w:ascii="Verdana" w:hAnsi="Verdana"/>
          <w:color w:val="000000"/>
          <w:lang w:val="en"/>
        </w:rPr>
        <w:t>Terminology</w:t>
      </w:r>
      <w:r>
        <w:rPr>
          <w:rFonts w:ascii="Verdana" w:hAnsi="Verdana"/>
          <w:color w:val="000000"/>
          <w:lang w:val="en"/>
        </w:rPr>
        <w:br/>
      </w:r>
      <w:del w:id="6" w:author="mbj" w:date="2013-10-18T18:21:00Z">
        <w:r>
          <w:rPr>
            <w:rFonts w:ascii="Verdana" w:hAnsi="Verdana"/>
            <w:color w:val="000000"/>
            <w:lang w:val="en"/>
          </w:rPr>
          <w:fldChar w:fldCharType="begin"/>
        </w:r>
        <w:r>
          <w:rPr>
            <w:rFonts w:ascii="Verdana" w:hAnsi="Verdana"/>
            <w:color w:val="000000"/>
            <w:lang w:val="en"/>
          </w:rPr>
          <w:delInstrText xml:space="preserve"> </w:delInstrText>
        </w:r>
        <w:r>
          <w:rPr>
            <w:rFonts w:ascii="Verdana" w:hAnsi="Verdana"/>
            <w:color w:val="000000"/>
            <w:lang w:val="en"/>
          </w:rPr>
          <w:delInstrText>HYPERLINK "" \l "Encoding"</w:delInstrText>
        </w:r>
        <w:r>
          <w:rPr>
            <w:rFonts w:ascii="Verdana" w:hAnsi="Verdana"/>
            <w:color w:val="000000"/>
            <w:lang w:val="en"/>
          </w:rPr>
          <w:delInstrText xml:space="preserve"> </w:delInstrText>
        </w:r>
        <w:r>
          <w:rPr>
            <w:rFonts w:ascii="Verdana" w:hAnsi="Verdana"/>
            <w:color w:val="000000"/>
            <w:lang w:val="en"/>
          </w:rPr>
          <w:fldChar w:fldCharType="separate"/>
        </w:r>
        <w:r>
          <w:rPr>
            <w:rStyle w:val="Hyperlink"/>
            <w:rFonts w:ascii="Verdana" w:hAnsi="Verdana"/>
            <w:b/>
            <w:bCs/>
            <w:lang w:val="en"/>
          </w:rPr>
          <w:delText>2.</w:delText>
        </w:r>
        <w:r>
          <w:rPr>
            <w:rFonts w:ascii="Verdana" w:hAnsi="Verdana"/>
            <w:color w:val="000000"/>
            <w:lang w:val="en"/>
          </w:rPr>
          <w:fldChar w:fldCharType="end"/>
        </w:r>
        <w:r>
          <w:rPr>
            <w:rFonts w:ascii="Verdana" w:hAnsi="Verdana"/>
            <w:color w:val="000000"/>
            <w:lang w:val="en"/>
          </w:rPr>
          <w:delText>  Encoding</w:delText>
        </w:r>
      </w:del>
      <w:ins w:id="7" w:author="mbj" w:date="2013-10-18T18:21:00Z">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"ResponseTypesAndModes"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2.</w:t>
        </w:r>
        <w:proofErr w:type="gramEnd"/>
        <w:r>
          <w:rPr>
            <w:rFonts w:ascii="Verdana" w:hAnsi="Verdana"/>
            <w:color w:val="000000"/>
            <w:lang w:val="en"/>
          </w:rPr>
          <w:fldChar w:fldCharType="end"/>
        </w:r>
        <w:r>
          <w:rPr>
            <w:rFonts w:ascii="Verdana" w:hAnsi="Verdana"/>
            <w:color w:val="000000"/>
            <w:lang w:val="en"/>
          </w:rPr>
          <w:t xml:space="preserve">  </w:t>
        </w:r>
        <w:proofErr w:type="gramStart"/>
        <w:r>
          <w:rPr>
            <w:rFonts w:ascii="Verdana" w:hAnsi="Verdana"/>
            <w:color w:val="000000"/>
            <w:lang w:val="en"/>
          </w:rPr>
          <w:t>Response Types and Response Modes</w:t>
        </w:r>
        <w:r>
          <w:rPr>
            <w:rFonts w:ascii="Verdana" w:hAnsi="Verdana"/>
            <w:color w:val="000000"/>
            <w:lang w:val="en"/>
          </w:rPr>
          <w:br/>
          <w:t>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"ResponseModes"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2.1.</w:t>
        </w:r>
        <w:proofErr w:type="gramEnd"/>
        <w:r>
          <w:rPr>
            <w:rFonts w:ascii="Verdana" w:hAnsi="Verdana"/>
            <w:color w:val="000000"/>
            <w:lang w:val="en"/>
          </w:rPr>
          <w:fldChar w:fldCharType="end"/>
        </w:r>
        <w:r>
          <w:rPr>
            <w:rFonts w:ascii="Verdana" w:hAnsi="Verdana"/>
            <w:color w:val="000000"/>
            <w:lang w:val="en"/>
          </w:rPr>
          <w:t xml:space="preserve">  </w:t>
        </w:r>
        <w:proofErr w:type="gramStart"/>
        <w:r>
          <w:rPr>
            <w:rFonts w:ascii="Verdana" w:hAnsi="Verdana"/>
            <w:color w:val="000000"/>
            <w:lang w:val="en"/>
          </w:rPr>
          <w:t>Response Modes</w:t>
        </w:r>
        <w:r>
          <w:rPr>
            <w:rFonts w:ascii="Verdana" w:hAnsi="Verdana"/>
            <w:color w:val="000000"/>
            <w:lang w:val="en"/>
          </w:rPr>
          <w:br/>
          <w:t>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"Mult</w:instrText>
        </w:r>
        <w:r>
          <w:rPr>
            <w:rFonts w:ascii="Verdana" w:hAnsi="Verdana"/>
            <w:color w:val="000000"/>
            <w:lang w:val="en"/>
          </w:rPr>
          <w:instrText>iValueResponseTypes"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2.2.</w:t>
        </w:r>
        <w:proofErr w:type="gramEnd"/>
        <w:r>
          <w:rPr>
            <w:rFonts w:ascii="Verdana" w:hAnsi="Verdana"/>
            <w:color w:val="000000"/>
            <w:lang w:val="en"/>
          </w:rPr>
          <w:fldChar w:fldCharType="end"/>
        </w:r>
        <w:r>
          <w:rPr>
            <w:rFonts w:ascii="Verdana" w:hAnsi="Verdana"/>
            <w:color w:val="000000"/>
            <w:lang w:val="en"/>
          </w:rPr>
          <w:t> </w:t>
        </w:r>
      </w:ins>
      <w:r>
        <w:rPr>
          <w:rFonts w:ascii="Verdana" w:hAnsi="Verdana"/>
          <w:color w:val="000000"/>
          <w:lang w:val="en"/>
        </w:rPr>
        <w:t xml:space="preserve"> </w:t>
      </w:r>
      <w:proofErr w:type="gramStart"/>
      <w:r>
        <w:rPr>
          <w:rFonts w:ascii="Verdana" w:hAnsi="Verdana"/>
          <w:color w:val="000000"/>
          <w:lang w:val="en"/>
        </w:rPr>
        <w:t>Multiple-Valued Response Types</w:t>
      </w:r>
      <w:r>
        <w:rPr>
          <w:rFonts w:ascii="Verdana" w:hAnsi="Verdana"/>
          <w:color w:val="000000"/>
          <w:lang w:val="en"/>
        </w:rPr>
        <w:br/>
      </w:r>
      <w:hyperlink w:anchor="id_token" w:history="1">
        <w:r>
          <w:rPr>
            <w:rStyle w:val="Hyperlink"/>
            <w:rFonts w:ascii="Verdana" w:hAnsi="Verdana"/>
            <w:b/>
            <w:bCs/>
            <w:lang w:val="en"/>
          </w:rPr>
          <w:t>3.</w:t>
        </w:r>
        <w:proofErr w:type="gramEnd"/>
      </w:hyperlink>
      <w:r>
        <w:rPr>
          <w:rFonts w:ascii="Verdana" w:hAnsi="Verdana"/>
          <w:color w:val="000000"/>
          <w:lang w:val="en"/>
        </w:rPr>
        <w:t xml:space="preserve">  </w:t>
      </w:r>
      <w:proofErr w:type="gramStart"/>
      <w:r>
        <w:rPr>
          <w:rFonts w:ascii="Verdana" w:hAnsi="Verdana"/>
          <w:color w:val="000000"/>
          <w:lang w:val="en"/>
        </w:rPr>
        <w:t>ID Token Response Type</w:t>
      </w:r>
      <w:r>
        <w:rPr>
          <w:rFonts w:ascii="Verdana" w:hAnsi="Verdana"/>
          <w:color w:val="000000"/>
          <w:lang w:val="en"/>
        </w:rPr>
        <w:br/>
      </w:r>
      <w:hyperlink w:anchor="none" w:history="1">
        <w:r>
          <w:rPr>
            <w:rStyle w:val="Hyperlink"/>
            <w:rFonts w:ascii="Verdana" w:hAnsi="Verdana"/>
            <w:b/>
            <w:bCs/>
            <w:lang w:val="en"/>
          </w:rPr>
          <w:t>4.</w:t>
        </w:r>
        <w:proofErr w:type="gramEnd"/>
      </w:hyperlink>
      <w:r>
        <w:rPr>
          <w:rFonts w:ascii="Verdana" w:hAnsi="Verdana"/>
          <w:color w:val="000000"/>
          <w:lang w:val="en"/>
        </w:rPr>
        <w:t xml:space="preserve">  </w:t>
      </w:r>
      <w:proofErr w:type="gramStart"/>
      <w:r>
        <w:rPr>
          <w:rFonts w:ascii="Verdana" w:hAnsi="Verdana"/>
          <w:color w:val="000000"/>
          <w:lang w:val="en"/>
        </w:rPr>
        <w:t>None Response Type</w:t>
      </w:r>
      <w:r>
        <w:rPr>
          <w:rFonts w:ascii="Verdana" w:hAnsi="Verdana"/>
          <w:color w:val="000000"/>
          <w:lang w:val="en"/>
        </w:rPr>
        <w:br/>
      </w:r>
      <w:hyperlink w:anchor="Combinations" w:history="1">
        <w:r>
          <w:rPr>
            <w:rStyle w:val="Hyperlink"/>
            <w:rFonts w:ascii="Verdana" w:hAnsi="Verdana"/>
            <w:b/>
            <w:bCs/>
            <w:lang w:val="en"/>
          </w:rPr>
          <w:t>5.</w:t>
        </w:r>
        <w:proofErr w:type="gramEnd"/>
      </w:hyperlink>
      <w:r>
        <w:rPr>
          <w:rFonts w:ascii="Verdana" w:hAnsi="Verdana"/>
          <w:color w:val="000000"/>
          <w:lang w:val="en"/>
        </w:rPr>
        <w:t xml:space="preserve">  </w:t>
      </w:r>
      <w:proofErr w:type="gramStart"/>
      <w:r>
        <w:rPr>
          <w:rFonts w:ascii="Verdana" w:hAnsi="Verdana"/>
          <w:color w:val="000000"/>
          <w:lang w:val="en"/>
        </w:rPr>
        <w:t>Registration of Some Multiple-Valued Response Type Combinations</w:t>
      </w:r>
      <w:r>
        <w:rPr>
          <w:rFonts w:ascii="Verdana" w:hAnsi="Verdana"/>
          <w:color w:val="000000"/>
          <w:lang w:val="en"/>
        </w:rPr>
        <w:br/>
      </w:r>
      <w:hyperlink w:anchor="IANA" w:history="1">
        <w:r>
          <w:rPr>
            <w:rStyle w:val="Hyperlink"/>
            <w:rFonts w:ascii="Verdana" w:hAnsi="Verdana"/>
            <w:b/>
            <w:bCs/>
            <w:lang w:val="en"/>
          </w:rPr>
          <w:t>6.</w:t>
        </w:r>
        <w:proofErr w:type="gramEnd"/>
      </w:hyperlink>
      <w:r>
        <w:rPr>
          <w:rFonts w:ascii="Verdana" w:hAnsi="Verdana"/>
          <w:color w:val="000000"/>
          <w:lang w:val="en"/>
        </w:rPr>
        <w:t xml:space="preserve">  </w:t>
      </w:r>
      <w:proofErr w:type="gramStart"/>
      <w:r>
        <w:rPr>
          <w:rFonts w:ascii="Verdana" w:hAnsi="Verdana"/>
          <w:color w:val="000000"/>
          <w:lang w:val="en"/>
        </w:rPr>
        <w:t>IANA Considerations</w:t>
      </w:r>
      <w:r>
        <w:rPr>
          <w:rFonts w:ascii="Verdana" w:hAnsi="Verdana"/>
          <w:color w:val="000000"/>
          <w:lang w:val="en"/>
        </w:rPr>
        <w:br/>
        <w:t>    </w:t>
      </w:r>
      <w:del w:id="8" w:author="mbj" w:date="2013-10-18T18:21:00Z">
        <w:r>
          <w:rPr>
            <w:rFonts w:ascii="Verdana" w:hAnsi="Verdana"/>
            <w:color w:val="000000"/>
            <w:lang w:val="en"/>
          </w:rPr>
          <w:fldChar w:fldCharType="begin"/>
        </w:r>
        <w:r>
          <w:rPr>
            <w:rFonts w:ascii="Verdana" w:hAnsi="Verdana"/>
            <w:color w:val="000000"/>
            <w:lang w:val="en"/>
          </w:rPr>
          <w:delInstrText xml:space="preserve"> </w:delInstrText>
        </w:r>
        <w:r>
          <w:rPr>
            <w:rFonts w:ascii="Verdana" w:hAnsi="Verdana"/>
            <w:color w:val="000000"/>
            <w:lang w:val="en"/>
          </w:rPr>
          <w:delInstrText>HYPERLINK "" \l "RegistryContents"</w:delInstrText>
        </w:r>
        <w:r>
          <w:rPr>
            <w:rFonts w:ascii="Verdana" w:hAnsi="Verdana"/>
            <w:color w:val="000000"/>
            <w:lang w:val="en"/>
          </w:rPr>
          <w:delInstrText xml:space="preserve"> </w:delInstrText>
        </w:r>
        <w:r>
          <w:rPr>
            <w:rFonts w:ascii="Verdana" w:hAnsi="Verdana"/>
            <w:color w:val="000000"/>
            <w:lang w:val="en"/>
          </w:rPr>
          <w:fldChar w:fldCharType="separate"/>
        </w:r>
        <w:r>
          <w:rPr>
            <w:rStyle w:val="Hyperlink"/>
            <w:rFonts w:ascii="Verdana" w:hAnsi="Verdana"/>
            <w:b/>
            <w:bCs/>
            <w:lang w:val="en"/>
          </w:rPr>
          <w:delText>6.1.</w:delText>
        </w:r>
        <w:r>
          <w:rPr>
            <w:rFonts w:ascii="Verdana" w:hAnsi="Verdana"/>
            <w:color w:val="000000"/>
            <w:lang w:val="en"/>
          </w:rPr>
          <w:fldChar w:fldCharType="end"/>
        </w:r>
        <w:r>
          <w:rPr>
            <w:rFonts w:ascii="Verdana" w:hAnsi="Verdana"/>
            <w:color w:val="000000"/>
            <w:lang w:val="en"/>
          </w:rPr>
          <w:delText>  Registry Contents</w:delText>
        </w:r>
        <w:r>
          <w:rPr>
            <w:rFonts w:ascii="Verdana" w:hAnsi="Verdana"/>
            <w:color w:val="000000"/>
            <w:lang w:val="en"/>
          </w:rPr>
          <w:br/>
        </w:r>
        <w:r>
          <w:rPr>
            <w:rFonts w:ascii="Verdana" w:hAnsi="Verdana"/>
            <w:color w:val="000000"/>
            <w:lang w:val="en"/>
          </w:rPr>
          <w:fldChar w:fldCharType="begin"/>
        </w:r>
        <w:r>
          <w:rPr>
            <w:rFonts w:ascii="Verdana" w:hAnsi="Verdana"/>
            <w:color w:val="000000"/>
            <w:lang w:val="en"/>
          </w:rPr>
          <w:delInstrText xml:space="preserve"> </w:delInstrText>
        </w:r>
        <w:r>
          <w:rPr>
            <w:rFonts w:ascii="Verdana" w:hAnsi="Verdana"/>
            <w:color w:val="000000"/>
            <w:lang w:val="en"/>
          </w:rPr>
          <w:delInstrText xml:space="preserve">HYPERLINK "" \l </w:delInstrText>
        </w:r>
        <w:r>
          <w:rPr>
            <w:rFonts w:ascii="Verdana" w:hAnsi="Verdana"/>
            <w:color w:val="000000"/>
            <w:lang w:val="en"/>
          </w:rPr>
          <w:delInstrText>"rfc.references1"</w:delInstrText>
        </w:r>
        <w:r>
          <w:rPr>
            <w:rFonts w:ascii="Verdana" w:hAnsi="Verdana"/>
            <w:color w:val="000000"/>
            <w:lang w:val="en"/>
          </w:rPr>
          <w:delInstrText xml:space="preserve"> </w:delInstrText>
        </w:r>
        <w:r>
          <w:rPr>
            <w:rFonts w:ascii="Verdana" w:hAnsi="Verdana"/>
            <w:color w:val="000000"/>
            <w:lang w:val="en"/>
          </w:rPr>
          <w:fldChar w:fldCharType="separate"/>
        </w:r>
        <w:r>
          <w:rPr>
            <w:rStyle w:val="Hyperlink"/>
            <w:rFonts w:ascii="Verdana" w:hAnsi="Verdana"/>
            <w:b/>
            <w:bCs/>
            <w:lang w:val="en"/>
          </w:rPr>
          <w:delText>7.</w:delText>
        </w:r>
        <w:r>
          <w:rPr>
            <w:rFonts w:ascii="Verdana" w:hAnsi="Verdana"/>
            <w:color w:val="000000"/>
            <w:lang w:val="en"/>
          </w:rPr>
          <w:fldChar w:fldCharType="end"/>
        </w:r>
        <w:r>
          <w:rPr>
            <w:rFonts w:ascii="Verdana" w:hAnsi="Verdana"/>
            <w:color w:val="000000"/>
            <w:lang w:val="en"/>
          </w:rPr>
          <w:delText>  Normative References</w:delText>
        </w:r>
        <w:r>
          <w:rPr>
            <w:rFonts w:ascii="Verdana" w:hAnsi="Verdana"/>
            <w:color w:val="000000"/>
            <w:lang w:val="en"/>
          </w:rPr>
          <w:br/>
        </w:r>
        <w:r>
          <w:rPr>
            <w:rFonts w:ascii="Verdana" w:hAnsi="Verdana"/>
            <w:color w:val="000000"/>
            <w:lang w:val="en"/>
          </w:rPr>
          <w:fldChar w:fldCharType="begin"/>
        </w:r>
        <w:r>
          <w:rPr>
            <w:rFonts w:ascii="Verdana" w:hAnsi="Verdana"/>
            <w:color w:val="000000"/>
            <w:lang w:val="en"/>
          </w:rPr>
          <w:delInstrText xml:space="preserve"> </w:delInstrText>
        </w:r>
        <w:r>
          <w:rPr>
            <w:rFonts w:ascii="Verdana" w:hAnsi="Verdana"/>
            <w:color w:val="000000"/>
            <w:lang w:val="en"/>
          </w:rPr>
          <w:delInstrText>HYPERLINK "" \l "Acknowledgements"</w:delInstrText>
        </w:r>
        <w:r>
          <w:rPr>
            <w:rFonts w:ascii="Verdana" w:hAnsi="Verdana"/>
            <w:color w:val="000000"/>
            <w:lang w:val="en"/>
          </w:rPr>
          <w:delInstrText xml:space="preserve"> </w:delInstrText>
        </w:r>
        <w:r>
          <w:rPr>
            <w:rFonts w:ascii="Verdana" w:hAnsi="Verdana"/>
            <w:color w:val="000000"/>
            <w:lang w:val="en"/>
          </w:rPr>
          <w:fldChar w:fldCharType="separate"/>
        </w:r>
        <w:r>
          <w:rPr>
            <w:rStyle w:val="Hyperlink"/>
            <w:rFonts w:ascii="Verdana" w:hAnsi="Verdana"/>
            <w:b/>
            <w:bCs/>
            <w:lang w:val="en"/>
          </w:rPr>
          <w:delText>Appendix A.</w:delText>
        </w:r>
        <w:r>
          <w:rPr>
            <w:rFonts w:ascii="Verdana" w:hAnsi="Verdana"/>
            <w:color w:val="000000"/>
            <w:lang w:val="en"/>
          </w:rPr>
          <w:fldChar w:fldCharType="end"/>
        </w:r>
        <w:r>
          <w:rPr>
            <w:rFonts w:ascii="Verdana" w:hAnsi="Verdana"/>
            <w:color w:val="000000"/>
            <w:lang w:val="en"/>
          </w:rPr>
          <w:delText>  Acknowledgements</w:delText>
        </w:r>
        <w:r>
          <w:rPr>
            <w:rFonts w:ascii="Verdana" w:hAnsi="Verdana"/>
            <w:color w:val="000000"/>
            <w:lang w:val="en"/>
          </w:rPr>
          <w:br/>
        </w:r>
        <w:r>
          <w:rPr>
            <w:rFonts w:ascii="Verdana" w:hAnsi="Verdana"/>
            <w:color w:val="000000"/>
            <w:lang w:val="en"/>
          </w:rPr>
          <w:fldChar w:fldCharType="begin"/>
        </w:r>
        <w:r>
          <w:rPr>
            <w:rFonts w:ascii="Verdana" w:hAnsi="Verdana"/>
            <w:color w:val="000000"/>
            <w:lang w:val="en"/>
          </w:rPr>
          <w:delInstrText xml:space="preserve"> </w:delInstrText>
        </w:r>
        <w:r>
          <w:rPr>
            <w:rFonts w:ascii="Verdana" w:hAnsi="Verdana"/>
            <w:color w:val="000000"/>
            <w:lang w:val="en"/>
          </w:rPr>
          <w:delInstrText>HYPERLINK "" \l "Notices"</w:delInstrText>
        </w:r>
        <w:r>
          <w:rPr>
            <w:rFonts w:ascii="Verdana" w:hAnsi="Verdana"/>
            <w:color w:val="000000"/>
            <w:lang w:val="en"/>
          </w:rPr>
          <w:delInstrText xml:space="preserve"> </w:delInstrText>
        </w:r>
        <w:r>
          <w:rPr>
            <w:rFonts w:ascii="Verdana" w:hAnsi="Verdana"/>
            <w:color w:val="000000"/>
            <w:lang w:val="en"/>
          </w:rPr>
          <w:fldChar w:fldCharType="separate"/>
        </w:r>
        <w:r>
          <w:rPr>
            <w:rStyle w:val="Hyperlink"/>
            <w:rFonts w:ascii="Verdana" w:hAnsi="Verdana"/>
            <w:b/>
            <w:bCs/>
            <w:lang w:val="en"/>
          </w:rPr>
          <w:delText>Appendix B.</w:delText>
        </w:r>
        <w:r>
          <w:rPr>
            <w:rFonts w:ascii="Verdana" w:hAnsi="Verdana"/>
            <w:color w:val="000000"/>
            <w:lang w:val="en"/>
          </w:rPr>
          <w:fldChar w:fldCharType="end"/>
        </w:r>
        <w:r>
          <w:rPr>
            <w:rFonts w:ascii="Verdana" w:hAnsi="Verdana"/>
            <w:color w:val="000000"/>
            <w:lang w:val="en"/>
          </w:rPr>
          <w:delText>  Notices</w:delText>
        </w:r>
        <w:r>
          <w:rPr>
            <w:rFonts w:ascii="Verdana" w:hAnsi="Verdana"/>
            <w:color w:val="000000"/>
            <w:lang w:val="en"/>
          </w:rPr>
          <w:br/>
        </w:r>
        <w:r>
          <w:rPr>
            <w:rFonts w:ascii="Verdana" w:hAnsi="Verdana"/>
            <w:color w:val="000000"/>
            <w:lang w:val="en"/>
          </w:rPr>
          <w:fldChar w:fldCharType="begin"/>
        </w:r>
        <w:r>
          <w:rPr>
            <w:rFonts w:ascii="Verdana" w:hAnsi="Verdana"/>
            <w:color w:val="000000"/>
            <w:lang w:val="en"/>
          </w:rPr>
          <w:delInstrText xml:space="preserve"> </w:delInstrText>
        </w:r>
        <w:r>
          <w:rPr>
            <w:rFonts w:ascii="Verdana" w:hAnsi="Verdana"/>
            <w:color w:val="000000"/>
            <w:lang w:val="en"/>
          </w:rPr>
          <w:delInstrText>HYPERLINK "" \l "History"</w:delInstrText>
        </w:r>
        <w:r>
          <w:rPr>
            <w:rFonts w:ascii="Verdana" w:hAnsi="Verdana"/>
            <w:color w:val="000000"/>
            <w:lang w:val="en"/>
          </w:rPr>
          <w:delInstrText xml:space="preserve"> </w:delInstrText>
        </w:r>
        <w:r>
          <w:rPr>
            <w:rFonts w:ascii="Verdana" w:hAnsi="Verdana"/>
            <w:color w:val="000000"/>
            <w:lang w:val="en"/>
          </w:rPr>
          <w:fldChar w:fldCharType="separate"/>
        </w:r>
        <w:r>
          <w:rPr>
            <w:rStyle w:val="Hyperlink"/>
            <w:rFonts w:ascii="Verdana" w:hAnsi="Verdana"/>
            <w:b/>
            <w:bCs/>
            <w:lang w:val="en"/>
          </w:rPr>
          <w:delText>Appendix C.</w:delText>
        </w:r>
        <w:r>
          <w:rPr>
            <w:rFonts w:ascii="Verdana" w:hAnsi="Verdana"/>
            <w:color w:val="000000"/>
            <w:lang w:val="en"/>
          </w:rPr>
          <w:fldChar w:fldCharType="end"/>
        </w:r>
      </w:del>
      <w:ins w:id="9" w:author="mbj" w:date="2013-10-18T18:21:00Z">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"OAuthResponseTypesReg"</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6.1.</w:t>
        </w:r>
        <w:proofErr w:type="gramEnd"/>
        <w:r>
          <w:rPr>
            <w:rFonts w:ascii="Verdana" w:hAnsi="Verdana"/>
            <w:color w:val="000000"/>
            <w:lang w:val="en"/>
          </w:rPr>
          <w:fldChar w:fldCharType="end"/>
        </w:r>
        <w:r>
          <w:rPr>
            <w:rFonts w:ascii="Verdana" w:hAnsi="Verdana"/>
            <w:color w:val="000000"/>
            <w:lang w:val="en"/>
          </w:rPr>
          <w:t>  OAuth Authorization Endpoint Response Types Registration</w:t>
        </w:r>
        <w:r>
          <w:rPr>
            <w:rFonts w:ascii="Verdana" w:hAnsi="Verdana"/>
            <w:color w:val="000000"/>
            <w:lang w:val="en"/>
          </w:rPr>
          <w:br/>
          <w:t>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"Regis</w:instrText>
        </w:r>
        <w:r>
          <w:rPr>
            <w:rFonts w:ascii="Verdana" w:hAnsi="Verdana"/>
            <w:color w:val="000000"/>
            <w:lang w:val="en"/>
          </w:rPr>
          <w:instrText>tryContents"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6.1.1.</w:t>
        </w:r>
        <w:r>
          <w:rPr>
            <w:rFonts w:ascii="Verdana" w:hAnsi="Verdana"/>
            <w:color w:val="000000"/>
            <w:lang w:val="en"/>
          </w:rPr>
          <w:fldChar w:fldCharType="end"/>
        </w:r>
        <w:r>
          <w:rPr>
            <w:rFonts w:ascii="Verdana" w:hAnsi="Verdana"/>
            <w:color w:val="000000"/>
            <w:lang w:val="en"/>
          </w:rPr>
          <w:t>  Registry Contents</w:t>
        </w:r>
        <w:r>
          <w:rPr>
            <w:rFonts w:ascii="Verdana" w:hAnsi="Verdana"/>
            <w:color w:val="000000"/>
            <w:lang w:val="en"/>
          </w:rPr>
          <w:br/>
          <w:t>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"OAuthParametersRegistry"</w:instrText>
        </w:r>
        <w:r>
          <w:rPr>
            <w:rFonts w:ascii="Verdana" w:hAnsi="Verdana"/>
            <w:color w:val="000000"/>
            <w:lang w:val="en"/>
          </w:rPr>
          <w:instrText xml:space="preserve"> </w:instrText>
        </w:r>
        <w:r>
          <w:rPr>
            <w:rFonts w:ascii="Verdana" w:hAnsi="Verdana"/>
            <w:color w:val="000000"/>
            <w:lang w:val="en"/>
          </w:rPr>
          <w:fldChar w:fldCharType="separate"/>
        </w:r>
        <w:proofErr w:type="gramStart"/>
        <w:r>
          <w:rPr>
            <w:rStyle w:val="Hyperlink"/>
            <w:rFonts w:ascii="Verdana" w:hAnsi="Verdana"/>
            <w:b/>
            <w:bCs/>
            <w:lang w:val="en"/>
          </w:rPr>
          <w:t>6.2.</w:t>
        </w:r>
        <w:r>
          <w:rPr>
            <w:rFonts w:ascii="Verdana" w:hAnsi="Verdana"/>
            <w:color w:val="000000"/>
            <w:lang w:val="en"/>
          </w:rPr>
          <w:fldChar w:fldCharType="end"/>
        </w:r>
        <w:r>
          <w:rPr>
            <w:rFonts w:ascii="Verdana" w:hAnsi="Verdana"/>
            <w:color w:val="000000"/>
            <w:lang w:val="en"/>
          </w:rPr>
          <w:t>  OAuth Parameters Registration</w:t>
        </w:r>
        <w:r>
          <w:rPr>
            <w:rFonts w:ascii="Verdana" w:hAnsi="Verdana"/>
            <w:color w:val="000000"/>
            <w:lang w:val="en"/>
          </w:rPr>
          <w:br/>
          <w:t>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"ParametersContents"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6.2.1.</w:t>
        </w:r>
        <w:proofErr w:type="gramEnd"/>
        <w:r>
          <w:rPr>
            <w:rFonts w:ascii="Verdana" w:hAnsi="Verdana"/>
            <w:color w:val="000000"/>
            <w:lang w:val="en"/>
          </w:rPr>
          <w:fldChar w:fldCharType="end"/>
        </w:r>
        <w:r>
          <w:rPr>
            <w:rFonts w:ascii="Verdana" w:hAnsi="Verdana"/>
            <w:color w:val="000000"/>
            <w:lang w:val="en"/>
          </w:rPr>
          <w:t xml:space="preserve">  </w:t>
        </w:r>
        <w:proofErr w:type="gramStart"/>
        <w:r>
          <w:rPr>
            <w:rFonts w:ascii="Verdana" w:hAnsi="Verdana"/>
            <w:color w:val="000000"/>
            <w:lang w:val="en"/>
          </w:rPr>
          <w:t>Registry Contents</w:t>
        </w:r>
        <w:r>
          <w:rPr>
            <w:rFonts w:ascii="Verdana" w:hAnsi="Verdana"/>
            <w:color w:val="000000"/>
            <w:lang w:val="en"/>
          </w:rPr>
          <w:br/>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"Security"</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7.</w:t>
        </w:r>
        <w:proofErr w:type="gramEnd"/>
        <w:r>
          <w:rPr>
            <w:rFonts w:ascii="Verdana" w:hAnsi="Verdana"/>
            <w:color w:val="000000"/>
            <w:lang w:val="en"/>
          </w:rPr>
          <w:fldChar w:fldCharType="end"/>
        </w:r>
        <w:r>
          <w:rPr>
            <w:rFonts w:ascii="Verdana" w:hAnsi="Verdana"/>
            <w:color w:val="000000"/>
            <w:lang w:val="en"/>
          </w:rPr>
          <w:t xml:space="preserve">  </w:t>
        </w:r>
        <w:proofErr w:type="gramStart"/>
        <w:r>
          <w:rPr>
            <w:rFonts w:ascii="Verdana" w:hAnsi="Verdana"/>
            <w:color w:val="000000"/>
            <w:lang w:val="en"/>
          </w:rPr>
          <w:t>Security Consider</w:t>
        </w:r>
        <w:r>
          <w:rPr>
            <w:rFonts w:ascii="Verdana" w:hAnsi="Verdana"/>
            <w:color w:val="000000"/>
            <w:lang w:val="en"/>
          </w:rPr>
          <w:t>ations</w:t>
        </w:r>
        <w:r>
          <w:rPr>
            <w:rFonts w:ascii="Verdana" w:hAnsi="Verdana"/>
            <w:color w:val="000000"/>
            <w:lang w:val="en"/>
          </w:rPr>
          <w:br/>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"rfc.references1"</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8.</w:t>
        </w:r>
        <w:proofErr w:type="gramEnd"/>
        <w:r>
          <w:rPr>
            <w:rFonts w:ascii="Verdana" w:hAnsi="Verdana"/>
            <w:color w:val="000000"/>
            <w:lang w:val="en"/>
          </w:rPr>
          <w:fldChar w:fldCharType="end"/>
        </w:r>
        <w:r>
          <w:rPr>
            <w:rFonts w:ascii="Verdana" w:hAnsi="Verdana"/>
            <w:color w:val="000000"/>
            <w:lang w:val="en"/>
          </w:rPr>
          <w:t>  Normative References</w:t>
        </w:r>
        <w:r>
          <w:rPr>
            <w:rFonts w:ascii="Verdana" w:hAnsi="Verdana"/>
            <w:color w:val="000000"/>
            <w:lang w:val="en"/>
          </w:rPr>
          <w:br/>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"FormPostResponseExample"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Appendix A.</w:t>
        </w:r>
        <w:r>
          <w:rPr>
            <w:rFonts w:ascii="Verdana" w:hAnsi="Verdana"/>
            <w:color w:val="000000"/>
            <w:lang w:val="en"/>
          </w:rPr>
          <w:fldChar w:fldCharType="end"/>
        </w:r>
        <w:r>
          <w:rPr>
            <w:rFonts w:ascii="Verdana" w:hAnsi="Verdana"/>
            <w:color w:val="000000"/>
            <w:lang w:val="en"/>
          </w:rPr>
          <w:t>  "form_post" Response Mode Example</w:t>
        </w:r>
        <w:r>
          <w:rPr>
            <w:rFonts w:ascii="Verdana" w:hAnsi="Verdana"/>
            <w:color w:val="000000"/>
            <w:lang w:val="en"/>
          </w:rPr>
          <w:br/>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"Acknowledgements"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Appendix B.</w:t>
        </w:r>
        <w:r>
          <w:rPr>
            <w:rFonts w:ascii="Verdana" w:hAnsi="Verdana"/>
            <w:color w:val="000000"/>
            <w:lang w:val="en"/>
          </w:rPr>
          <w:fldChar w:fldCharType="end"/>
        </w:r>
        <w:r>
          <w:rPr>
            <w:rFonts w:ascii="Verdana" w:hAnsi="Verdana"/>
            <w:color w:val="000000"/>
            <w:lang w:val="en"/>
          </w:rPr>
          <w:t>  Acknowledgements</w:t>
        </w:r>
        <w:r>
          <w:rPr>
            <w:rFonts w:ascii="Verdana" w:hAnsi="Verdana"/>
            <w:color w:val="000000"/>
            <w:lang w:val="en"/>
          </w:rPr>
          <w:br/>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"Notices</w:instrText>
        </w:r>
        <w:r>
          <w:rPr>
            <w:rFonts w:ascii="Verdana" w:hAnsi="Verdana"/>
            <w:color w:val="000000"/>
            <w:lang w:val="en"/>
          </w:rPr>
          <w:instrTex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Appendix C.</w:t>
        </w:r>
        <w:r>
          <w:rPr>
            <w:rFonts w:ascii="Verdana" w:hAnsi="Verdana"/>
            <w:color w:val="000000"/>
            <w:lang w:val="en"/>
          </w:rPr>
          <w:fldChar w:fldCharType="end"/>
        </w:r>
        <w:r>
          <w:rPr>
            <w:rFonts w:ascii="Verdana" w:hAnsi="Verdana"/>
            <w:color w:val="000000"/>
            <w:lang w:val="en"/>
          </w:rPr>
          <w:t>  Notices</w:t>
        </w:r>
        <w:r>
          <w:rPr>
            <w:rFonts w:ascii="Verdana" w:hAnsi="Verdana"/>
            <w:color w:val="000000"/>
            <w:lang w:val="en"/>
          </w:rPr>
          <w:br/>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"History"</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Appendix D.</w:t>
        </w:r>
        <w:r>
          <w:rPr>
            <w:rFonts w:ascii="Verdana" w:hAnsi="Verdana"/>
            <w:color w:val="000000"/>
            <w:lang w:val="en"/>
          </w:rPr>
          <w:fldChar w:fldCharType="end"/>
        </w:r>
      </w:ins>
      <w:r>
        <w:rPr>
          <w:rFonts w:ascii="Verdana" w:hAnsi="Verdana"/>
          <w:color w:val="000000"/>
          <w:lang w:val="en"/>
        </w:rPr>
        <w:t>  Document History</w:t>
      </w:r>
      <w:r>
        <w:rPr>
          <w:rFonts w:ascii="Verdana" w:hAnsi="Verdana"/>
          <w:color w:val="000000"/>
          <w:lang w:val="en"/>
        </w:rPr>
        <w:br/>
      </w:r>
      <w:hyperlink w:anchor="rfc.authors" w:history="1">
        <w:r>
          <w:rPr>
            <w:rStyle w:val="Hyperlink"/>
            <w:rFonts w:ascii="Verdana" w:hAnsi="Verdana"/>
            <w:b/>
            <w:bCs/>
            <w:lang w:val="en"/>
          </w:rPr>
          <w:t>§</w:t>
        </w:r>
      </w:hyperlink>
      <w:r>
        <w:rPr>
          <w:rFonts w:ascii="Verdana" w:hAnsi="Verdana"/>
          <w:color w:val="000000"/>
          <w:lang w:val="en"/>
        </w:rPr>
        <w:t>  Authors' Addresses</w:t>
      </w:r>
    </w:p>
    <w:p w14:paraId="39DCB888" w14:textId="77777777" w:rsidR="00000000" w:rsidRDefault="00003266">
      <w:pPr>
        <w:spacing w:before="0" w:beforeAutospacing="0" w:after="0" w:afterAutospacing="0"/>
        <w:divId w:val="1163737478"/>
        <w:rPr>
          <w:rFonts w:ascii="Verdana" w:eastAsia="Times New Roman" w:hAnsi="Verdana"/>
          <w:color w:val="000000"/>
          <w:lang w:val="en"/>
        </w:rPr>
      </w:pPr>
      <w:r>
        <w:rPr>
          <w:rFonts w:ascii="Verdana" w:eastAsia="Times New Roman" w:hAnsi="Verdana"/>
          <w:color w:val="000000"/>
          <w:lang w:val="en"/>
        </w:rPr>
        <w:br w:type="textWrapping" w:clear="all"/>
      </w:r>
      <w:bookmarkStart w:id="10" w:name="Introduction"/>
      <w:bookmarkEnd w:id="10"/>
    </w:p>
    <w:p w14:paraId="63A0108C" w14:textId="77777777" w:rsidR="00000000" w:rsidRDefault="00003266">
      <w:pPr>
        <w:spacing w:before="0" w:beforeAutospacing="0" w:after="0" w:afterAutospacing="0"/>
        <w:divId w:val="1163737478"/>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1D34846" w14:textId="77777777">
        <w:trPr>
          <w:divId w:val="1163737478"/>
          <w:trHeight w:val="225"/>
          <w:tblCellSpacing w:w="15" w:type="dxa"/>
        </w:trPr>
        <w:tc>
          <w:tcPr>
            <w:tcW w:w="450" w:type="dxa"/>
            <w:shd w:val="clear" w:color="auto" w:fill="990000"/>
            <w:vAlign w:val="center"/>
            <w:hideMark/>
          </w:tcPr>
          <w:p w14:paraId="0EA7AE38" w14:textId="77777777" w:rsidR="00000000" w:rsidRDefault="00003266">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1888C88" w14:textId="77777777" w:rsidR="00000000" w:rsidRDefault="00003266">
      <w:pPr>
        <w:pStyle w:val="Heading3"/>
        <w:divId w:val="1163737478"/>
        <w:rPr>
          <w:rFonts w:eastAsia="Times New Roman"/>
          <w:lang w:val="en"/>
        </w:rPr>
      </w:pPr>
      <w:bookmarkStart w:id="11" w:name="rfc.section.1"/>
      <w:bookmarkEnd w:id="11"/>
      <w:r>
        <w:rPr>
          <w:rFonts w:eastAsia="Times New Roman"/>
          <w:lang w:val="en"/>
        </w:rPr>
        <w:t>1.  Introduction</w:t>
      </w:r>
    </w:p>
    <w:p w14:paraId="5E8414D9" w14:textId="77777777" w:rsidR="00000000" w:rsidRDefault="00003266">
      <w:pPr>
        <w:spacing w:before="0" w:beforeAutospacing="0" w:after="0" w:afterAutospacing="0"/>
        <w:divId w:val="1163737478"/>
        <w:rPr>
          <w:rFonts w:ascii="Verdana" w:eastAsia="Times New Roman" w:hAnsi="Verdana"/>
          <w:color w:val="000000"/>
          <w:lang w:val="en"/>
        </w:rPr>
      </w:pPr>
      <w:bookmarkStart w:id="12" w:name="rnc"/>
      <w:bookmarkEnd w:id="12"/>
    </w:p>
    <w:p w14:paraId="0C20A1B3" w14:textId="77777777" w:rsidR="00000000" w:rsidRDefault="00003266">
      <w:pPr>
        <w:spacing w:before="0" w:beforeAutospacing="0" w:after="0" w:afterAutospacing="0"/>
        <w:divId w:val="1163737478"/>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44DE158" w14:textId="77777777">
        <w:trPr>
          <w:divId w:val="1163737478"/>
          <w:trHeight w:val="225"/>
          <w:tblCellSpacing w:w="15" w:type="dxa"/>
        </w:trPr>
        <w:tc>
          <w:tcPr>
            <w:tcW w:w="450" w:type="dxa"/>
            <w:shd w:val="clear" w:color="auto" w:fill="990000"/>
            <w:vAlign w:val="center"/>
            <w:hideMark/>
          </w:tcPr>
          <w:p w14:paraId="5AE813D6" w14:textId="77777777" w:rsidR="00000000" w:rsidRDefault="00003266">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ACAB654" w14:textId="77777777" w:rsidR="00000000" w:rsidRDefault="00003266">
      <w:pPr>
        <w:pStyle w:val="Heading3"/>
        <w:divId w:val="1163737478"/>
        <w:rPr>
          <w:rFonts w:eastAsia="Times New Roman"/>
          <w:lang w:val="en"/>
        </w:rPr>
      </w:pPr>
      <w:bookmarkStart w:id="13" w:name="rfc.section.1.1"/>
      <w:bookmarkEnd w:id="13"/>
      <w:r>
        <w:rPr>
          <w:rFonts w:eastAsia="Times New Roman"/>
          <w:lang w:val="en"/>
        </w:rPr>
        <w:t>1.1.</w:t>
      </w:r>
      <w:proofErr w:type="gramStart"/>
      <w:r>
        <w:rPr>
          <w:rFonts w:eastAsia="Times New Roman"/>
          <w:lang w:val="en"/>
        </w:rPr>
        <w:t>  Requirements</w:t>
      </w:r>
      <w:proofErr w:type="gramEnd"/>
      <w:r>
        <w:rPr>
          <w:rFonts w:eastAsia="Times New Roman"/>
          <w:lang w:val="en"/>
        </w:rPr>
        <w:t xml:space="preserve"> Notation and Conventions</w:t>
      </w:r>
    </w:p>
    <w:p w14:paraId="1DC16153" w14:textId="1A251768" w:rsidR="00000000" w:rsidRDefault="00003266">
      <w:pPr>
        <w:pStyle w:val="NormalWeb"/>
        <w:divId w:val="1163737478"/>
        <w:rPr>
          <w:rFonts w:ascii="Verdana" w:hAnsi="Verdana"/>
          <w:color w:val="000000"/>
          <w:lang w:val="en"/>
        </w:rPr>
      </w:pPr>
      <w:r>
        <w:rPr>
          <w:rFonts w:ascii="Verdana" w:hAnsi="Verdana"/>
          <w:color w:val="000000"/>
          <w:lang w:val="en"/>
        </w:rPr>
        <w:t>The key words "MUST", "MUST NOT", "REQUIRED", "SHALL", "SHALL NOT", "</w:t>
      </w:r>
      <w:r>
        <w:rPr>
          <w:rFonts w:ascii="Verdana" w:hAnsi="Verdana"/>
          <w:color w:val="000000"/>
          <w:lang w:val="en"/>
        </w:rPr>
        <w:t xml:space="preserve">SHOULD", "SHOULD NOT", "RECOMMENDED", "MAY", and "OPTIONAL" in this document are to be interpreted as described in </w:t>
      </w:r>
      <w:hyperlink w:anchor="RFC2119" w:history="1">
        <w:r>
          <w:rPr>
            <w:rStyle w:val="Hyperlink"/>
            <w:rFonts w:ascii="Verdana" w:hAnsi="Verdana"/>
            <w:u w:val="none"/>
            <w:lang w:val="en"/>
          </w:rPr>
          <w:t>[RFC2119]</w:t>
        </w:r>
        <w:r>
          <w:rPr>
            <w:rStyle w:val="Hyperlink"/>
            <w:rFonts w:ascii="Verdana" w:hAnsi="Verdana"/>
            <w:vanish/>
            <w:u w:val="none"/>
            <w:lang w:val="en"/>
          </w:rPr>
          <w:t xml:space="preserve"> (Bradner, S., “Key words for use in RFCs to Indicate Requirement Levels,” March 1997.)</w:t>
        </w:r>
      </w:hyperlink>
      <w:del w:id="14" w:author="mbj" w:date="2013-10-18T18:21:00Z">
        <w:r>
          <w:rPr>
            <w:rFonts w:ascii="Verdana" w:hAnsi="Verdana"/>
            <w:color w:val="000000"/>
            <w:lang w:val="en"/>
          </w:rPr>
          <w:delText xml:space="preserve"> .</w:delText>
        </w:r>
      </w:del>
      <w:ins w:id="15" w:author="mbj" w:date="2013-10-18T18:21:00Z">
        <w:r>
          <w:rPr>
            <w:rFonts w:ascii="Verdana" w:hAnsi="Verdana"/>
            <w:color w:val="000000"/>
            <w:lang w:val="en"/>
          </w:rPr>
          <w:t>.</w:t>
        </w:r>
      </w:ins>
      <w:r>
        <w:rPr>
          <w:rFonts w:ascii="Verdana" w:hAnsi="Verdana"/>
          <w:color w:val="000000"/>
          <w:lang w:val="en"/>
        </w:rPr>
        <w:t xml:space="preserve"> </w:t>
      </w:r>
    </w:p>
    <w:p w14:paraId="1EBF7875" w14:textId="77777777" w:rsidR="00000000" w:rsidRDefault="00003266">
      <w:pPr>
        <w:pStyle w:val="NormalWeb"/>
        <w:divId w:val="1163737478"/>
        <w:rPr>
          <w:rFonts w:ascii="Verdana" w:hAnsi="Verdana"/>
          <w:color w:val="000000"/>
          <w:lang w:val="en"/>
        </w:rPr>
      </w:pPr>
      <w:r>
        <w:rPr>
          <w:rFonts w:ascii="Verdana" w:hAnsi="Verdana"/>
          <w:color w:val="000000"/>
          <w:lang w:val="en"/>
        </w:rPr>
        <w:t xml:space="preserve">Throughout this document, values are quoted to indicate that they are to be taken literally. When using these values in protocol messages, the quotes MUST NOT </w:t>
      </w:r>
      <w:proofErr w:type="gramStart"/>
      <w:r>
        <w:rPr>
          <w:rFonts w:ascii="Verdana" w:hAnsi="Verdana"/>
          <w:color w:val="000000"/>
          <w:lang w:val="en"/>
        </w:rPr>
        <w:t>be</w:t>
      </w:r>
      <w:proofErr w:type="gramEnd"/>
      <w:r>
        <w:rPr>
          <w:rFonts w:ascii="Verdana" w:hAnsi="Verdana"/>
          <w:color w:val="000000"/>
          <w:lang w:val="en"/>
        </w:rPr>
        <w:t xml:space="preserve"> used as part of the value. </w:t>
      </w:r>
    </w:p>
    <w:p w14:paraId="327CE909" w14:textId="77777777" w:rsidR="00000000" w:rsidRDefault="00003266">
      <w:pPr>
        <w:spacing w:before="0" w:beforeAutospacing="0" w:after="0" w:afterAutospacing="0"/>
        <w:divId w:val="1163737478"/>
        <w:rPr>
          <w:rFonts w:ascii="Verdana" w:eastAsia="Times New Roman" w:hAnsi="Verdana"/>
          <w:color w:val="000000"/>
          <w:lang w:val="en"/>
        </w:rPr>
      </w:pPr>
      <w:bookmarkStart w:id="16" w:name="Terminology"/>
      <w:bookmarkEnd w:id="16"/>
    </w:p>
    <w:p w14:paraId="7D04D183" w14:textId="77777777" w:rsidR="00000000" w:rsidRDefault="00003266">
      <w:pPr>
        <w:spacing w:before="0" w:beforeAutospacing="0" w:after="0" w:afterAutospacing="0"/>
        <w:divId w:val="1163737478"/>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2DE80A0" w14:textId="77777777">
        <w:trPr>
          <w:divId w:val="1163737478"/>
          <w:trHeight w:val="225"/>
          <w:tblCellSpacing w:w="15" w:type="dxa"/>
        </w:trPr>
        <w:tc>
          <w:tcPr>
            <w:tcW w:w="450" w:type="dxa"/>
            <w:shd w:val="clear" w:color="auto" w:fill="990000"/>
            <w:vAlign w:val="center"/>
            <w:hideMark/>
          </w:tcPr>
          <w:p w14:paraId="3CE6873A" w14:textId="77777777" w:rsidR="00000000" w:rsidRDefault="00003266">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CF9820B" w14:textId="77777777" w:rsidR="00000000" w:rsidRDefault="00003266">
      <w:pPr>
        <w:pStyle w:val="Heading3"/>
        <w:divId w:val="1163737478"/>
        <w:rPr>
          <w:rFonts w:eastAsia="Times New Roman"/>
          <w:lang w:val="en"/>
        </w:rPr>
      </w:pPr>
      <w:bookmarkStart w:id="17" w:name="rfc.section.1.2"/>
      <w:bookmarkEnd w:id="17"/>
      <w:r>
        <w:rPr>
          <w:rFonts w:eastAsia="Times New Roman"/>
          <w:lang w:val="en"/>
        </w:rPr>
        <w:t>1.2.</w:t>
      </w:r>
      <w:proofErr w:type="gramStart"/>
      <w:r>
        <w:rPr>
          <w:rFonts w:eastAsia="Times New Roman"/>
          <w:lang w:val="en"/>
        </w:rPr>
        <w:t>  Terminology</w:t>
      </w:r>
      <w:proofErr w:type="gramEnd"/>
    </w:p>
    <w:p w14:paraId="6AFECD04" w14:textId="77777777" w:rsidR="00000000" w:rsidRDefault="00003266">
      <w:pPr>
        <w:pStyle w:val="NormalWeb"/>
        <w:divId w:val="1163737478"/>
        <w:rPr>
          <w:rFonts w:ascii="Verdana" w:hAnsi="Verdana"/>
          <w:color w:val="000000"/>
          <w:lang w:val="en"/>
        </w:rPr>
      </w:pPr>
      <w:r>
        <w:rPr>
          <w:rFonts w:ascii="Verdana" w:hAnsi="Verdana"/>
          <w:color w:val="000000"/>
          <w:lang w:val="en"/>
        </w:rPr>
        <w:t xml:space="preserve">This specification uses the terms "Access Token", "Refresh Token", </w:t>
      </w:r>
      <w:r>
        <w:rPr>
          <w:rFonts w:ascii="Verdana" w:hAnsi="Verdana"/>
          <w:color w:val="000000"/>
          <w:lang w:val="en"/>
        </w:rPr>
        <w:t xml:space="preserve">"Authorization Code", "Authorization Grant", "Authorization Server", "Authorization Endpoint", "Client", "Client Identifier", "Client Secret", "Protected Resource", "Resource Owner", "Resource Server", and "Token Endpoint" defined by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This specification also defines the following terms: </w:t>
      </w:r>
    </w:p>
    <w:p w14:paraId="4C0BF74E" w14:textId="77777777" w:rsidR="00000000" w:rsidRDefault="00003266" w:rsidP="00003266">
      <w:pPr>
        <w:spacing w:beforeAutospacing="0" w:after="0" w:afterAutospacing="0"/>
        <w:ind w:left="1200" w:right="1200"/>
        <w:divId w:val="434249692"/>
        <w:rPr>
          <w:rFonts w:ascii="Verdana" w:eastAsia="Times New Roman" w:hAnsi="Verdana"/>
          <w:color w:val="000000"/>
          <w:lang w:val="en"/>
        </w:rPr>
      </w:pPr>
      <w:r>
        <w:rPr>
          <w:rFonts w:ascii="Verdana" w:eastAsia="Times New Roman" w:hAnsi="Verdana"/>
          <w:color w:val="000000"/>
          <w:lang w:val="en"/>
        </w:rPr>
        <w:t>Client and Server</w:t>
      </w:r>
    </w:p>
    <w:p w14:paraId="021B5810" w14:textId="77777777" w:rsidR="00000000" w:rsidRDefault="00003266" w:rsidP="00003266">
      <w:pPr>
        <w:spacing w:before="0" w:beforeAutospacing="0" w:after="0" w:afterAutospacing="0"/>
        <w:ind w:left="1920" w:right="1200"/>
        <w:divId w:val="434249692"/>
        <w:rPr>
          <w:rFonts w:ascii="Verdana" w:eastAsia="Times New Roman" w:hAnsi="Verdana"/>
          <w:color w:val="000000"/>
          <w:lang w:val="en"/>
        </w:rPr>
      </w:pPr>
      <w:r>
        <w:rPr>
          <w:rFonts w:ascii="Verdana" w:eastAsia="Times New Roman" w:hAnsi="Verdana"/>
          <w:color w:val="000000"/>
          <w:lang w:val="en"/>
        </w:rPr>
        <w:t>In the traditional client-server authentication model, the client requests an access re</w:t>
      </w:r>
      <w:r>
        <w:rPr>
          <w:rFonts w:ascii="Verdana" w:eastAsia="Times New Roman" w:hAnsi="Verdana"/>
          <w:color w:val="000000"/>
          <w:lang w:val="en"/>
        </w:rPr>
        <w:t xml:space="preserve">stricted resource (Protected Resource) on the server by authenticating with the server using the Resource Owner's credentials. </w:t>
      </w:r>
    </w:p>
    <w:p w14:paraId="6E0E006D" w14:textId="77777777" w:rsidR="00000000" w:rsidRDefault="00003266" w:rsidP="00003266">
      <w:pPr>
        <w:spacing w:before="0" w:beforeAutospacing="0" w:after="0" w:afterAutospacing="0"/>
        <w:ind w:left="1200" w:right="1200"/>
        <w:divId w:val="434249692"/>
        <w:rPr>
          <w:rFonts w:ascii="Verdana" w:eastAsia="Times New Roman" w:hAnsi="Verdana"/>
          <w:color w:val="000000"/>
          <w:lang w:val="en"/>
        </w:rPr>
      </w:pPr>
      <w:r>
        <w:rPr>
          <w:rFonts w:ascii="Verdana" w:eastAsia="Times New Roman" w:hAnsi="Verdana"/>
          <w:color w:val="000000"/>
          <w:lang w:val="en"/>
        </w:rPr>
        <w:t>Response Type</w:t>
      </w:r>
    </w:p>
    <w:p w14:paraId="2A3352A8" w14:textId="1BFFA742" w:rsidR="00000000" w:rsidRDefault="00003266" w:rsidP="00003266">
      <w:pPr>
        <w:spacing w:before="0" w:beforeAutospacing="0" w:after="0" w:afterAutospacing="0"/>
        <w:ind w:left="1920" w:right="1200"/>
        <w:divId w:val="434249692"/>
        <w:rPr>
          <w:rFonts w:ascii="Verdana" w:eastAsia="Times New Roman" w:hAnsi="Verdana"/>
          <w:color w:val="000000"/>
          <w:lang w:val="en"/>
        </w:rPr>
      </w:pPr>
      <w:ins w:id="18" w:author="mbj" w:date="2013-10-18T18:21:00Z">
        <w:r>
          <w:rPr>
            <w:rFonts w:ascii="Verdana" w:eastAsia="Times New Roman" w:hAnsi="Verdana"/>
            <w:color w:val="000000"/>
            <w:lang w:val="en"/>
          </w:rPr>
          <w:t xml:space="preserve">The Response Type determines what parameters are returned from the endpoints used. </w:t>
        </w:r>
      </w:ins>
      <w:r>
        <w:rPr>
          <w:rFonts w:ascii="Verdana" w:eastAsia="Times New Roman" w:hAnsi="Verdana"/>
          <w:color w:val="000000"/>
          <w:lang w:val="en"/>
        </w:rPr>
        <w:t xml:space="preserve">The Client informs the </w:t>
      </w:r>
      <w:r>
        <w:rPr>
          <w:rFonts w:ascii="Verdana" w:eastAsia="Times New Roman" w:hAnsi="Verdana"/>
          <w:color w:val="000000"/>
          <w:lang w:val="en"/>
        </w:rPr>
        <w:t xml:space="preserve">Authorization Server of the desired authorization processing flow using the </w:t>
      </w:r>
      <w:del w:id="19" w:author="mbj" w:date="2013-10-18T18:21:00Z">
        <w:r>
          <w:rPr>
            <w:rFonts w:ascii="Verdana" w:eastAsia="Times New Roman" w:hAnsi="Verdana"/>
            <w:color w:val="000000"/>
            <w:lang w:val="en"/>
          </w:rPr>
          <w:delText xml:space="preserve">parameter </w:delText>
        </w:r>
      </w:del>
      <w:r>
        <w:rPr>
          <w:rStyle w:val="HTMLTypewriter"/>
          <w:lang w:val="en"/>
        </w:rPr>
        <w:t>response_type</w:t>
      </w:r>
      <w:ins w:id="20" w:author="mbj" w:date="2013-10-18T18:21:00Z">
        <w:r>
          <w:rPr>
            <w:rFonts w:ascii="Verdana" w:eastAsia="Times New Roman" w:hAnsi="Verdana"/>
            <w:color w:val="000000"/>
            <w:lang w:val="en"/>
          </w:rPr>
          <w:t xml:space="preserve"> request parameter</w:t>
        </w:r>
      </w:ins>
      <w:r>
        <w:rPr>
          <w:rFonts w:ascii="Verdana" w:eastAsia="Times New Roman" w:hAnsi="Verdana"/>
          <w:color w:val="000000"/>
          <w:lang w:val="en"/>
        </w:rPr>
        <w:t xml:space="preserve">. </w:t>
      </w:r>
    </w:p>
    <w:p w14:paraId="39C0447A" w14:textId="77777777" w:rsidR="00000000" w:rsidRDefault="00003266">
      <w:pPr>
        <w:spacing w:before="0" w:beforeAutospacing="0" w:after="0" w:afterAutospacing="0"/>
        <w:divId w:val="1539397095"/>
        <w:rPr>
          <w:del w:id="21" w:author="mbj" w:date="2013-10-18T18:21:00Z"/>
          <w:rFonts w:ascii="Verdana" w:eastAsia="Times New Roman" w:hAnsi="Verdana"/>
          <w:color w:val="000000"/>
          <w:lang w:val="en"/>
        </w:rPr>
      </w:pPr>
      <w:del w:id="22" w:author="mbj" w:date="2013-10-18T18:21:00Z">
        <w:r>
          <w:rPr>
            <w:rFonts w:ascii="Verdana" w:eastAsia="Times New Roman" w:hAnsi="Verdana"/>
            <w:color w:val="000000"/>
            <w:lang w:val="en"/>
          </w:rPr>
          <w:delText>Authorization Endpoint Response Type Registry</w:delText>
        </w:r>
      </w:del>
    </w:p>
    <w:p w14:paraId="0DF6C795" w14:textId="77777777" w:rsidR="00000000" w:rsidRDefault="00003266">
      <w:pPr>
        <w:spacing w:before="0" w:beforeAutospacing="0" w:after="0" w:afterAutospacing="0"/>
        <w:divId w:val="434249692"/>
        <w:rPr>
          <w:ins w:id="23" w:author="mbj" w:date="2013-10-18T18:21:00Z"/>
          <w:rFonts w:ascii="Verdana" w:eastAsia="Times New Roman" w:hAnsi="Verdana"/>
          <w:color w:val="000000"/>
          <w:lang w:val="en"/>
        </w:rPr>
      </w:pPr>
      <w:ins w:id="24" w:author="mbj" w:date="2013-10-18T18:21:00Z">
        <w:r>
          <w:rPr>
            <w:rFonts w:ascii="Verdana" w:eastAsia="Times New Roman" w:hAnsi="Verdana"/>
            <w:color w:val="000000"/>
            <w:lang w:val="en"/>
          </w:rPr>
          <w:t>Response Mode</w:t>
        </w:r>
      </w:ins>
    </w:p>
    <w:p w14:paraId="4F535CB8" w14:textId="77777777" w:rsidR="00000000" w:rsidRDefault="00003266">
      <w:pPr>
        <w:spacing w:before="0" w:beforeAutospacing="0" w:after="0" w:afterAutospacing="0"/>
        <w:ind w:left="720"/>
        <w:divId w:val="434249692"/>
        <w:rPr>
          <w:ins w:id="25" w:author="mbj" w:date="2013-10-18T18:21:00Z"/>
          <w:rFonts w:ascii="Verdana" w:eastAsia="Times New Roman" w:hAnsi="Verdana"/>
          <w:color w:val="000000"/>
          <w:lang w:val="en"/>
        </w:rPr>
      </w:pPr>
      <w:ins w:id="26" w:author="mbj" w:date="2013-10-18T18:21:00Z">
        <w:r>
          <w:rPr>
            <w:rFonts w:ascii="Verdana" w:eastAsia="Times New Roman" w:hAnsi="Verdana"/>
            <w:color w:val="000000"/>
            <w:lang w:val="en"/>
          </w:rPr>
          <w:t>The Response Mode determines how the Authorization Server returns result parameters from the Authorization Endpoint. Non-default mod</w:t>
        </w:r>
        <w:r>
          <w:rPr>
            <w:rFonts w:ascii="Verdana" w:eastAsia="Times New Roman" w:hAnsi="Verdana"/>
            <w:color w:val="000000"/>
            <w:lang w:val="en"/>
          </w:rPr>
          <w:t xml:space="preserve">es are specified using the </w:t>
        </w:r>
        <w:r>
          <w:rPr>
            <w:rStyle w:val="HTMLTypewriter"/>
            <w:lang w:val="en"/>
          </w:rPr>
          <w:t>response_mode</w:t>
        </w:r>
        <w:r>
          <w:rPr>
            <w:rFonts w:ascii="Verdana" w:eastAsia="Times New Roman" w:hAnsi="Verdana"/>
            <w:color w:val="000000"/>
            <w:lang w:val="en"/>
          </w:rPr>
          <w:t xml:space="preserve"> request parameter. If </w:t>
        </w:r>
        <w:r>
          <w:rPr>
            <w:rStyle w:val="HTMLTypewriter"/>
            <w:lang w:val="en"/>
          </w:rPr>
          <w:t>response_mode</w:t>
        </w:r>
        <w:r>
          <w:rPr>
            <w:rFonts w:ascii="Verdana" w:eastAsia="Times New Roman" w:hAnsi="Verdana"/>
            <w:color w:val="000000"/>
            <w:lang w:val="en"/>
          </w:rPr>
          <w:t xml:space="preserve"> is not present in a request, the default Response Mode mechanism specified by the Response Type is used. </w:t>
        </w:r>
      </w:ins>
    </w:p>
    <w:p w14:paraId="4C18E485" w14:textId="77777777" w:rsidR="00000000" w:rsidRDefault="00003266">
      <w:pPr>
        <w:spacing w:before="0" w:beforeAutospacing="0" w:after="0" w:afterAutospacing="0"/>
        <w:divId w:val="434249692"/>
        <w:rPr>
          <w:ins w:id="27" w:author="mbj" w:date="2013-10-18T18:21:00Z"/>
          <w:rFonts w:ascii="Verdana" w:eastAsia="Times New Roman" w:hAnsi="Verdana"/>
          <w:color w:val="000000"/>
          <w:lang w:val="en"/>
        </w:rPr>
      </w:pPr>
      <w:ins w:id="28" w:author="mbj" w:date="2013-10-18T18:21:00Z">
        <w:r>
          <w:rPr>
            <w:rFonts w:ascii="Verdana" w:eastAsia="Times New Roman" w:hAnsi="Verdana"/>
            <w:color w:val="000000"/>
            <w:lang w:val="en"/>
          </w:rPr>
          <w:t>Authorization Endpoint Response Types Registry</w:t>
        </w:r>
      </w:ins>
    </w:p>
    <w:p w14:paraId="7203AECF" w14:textId="77777777" w:rsidR="00000000" w:rsidRDefault="00003266" w:rsidP="00003266">
      <w:pPr>
        <w:spacing w:before="0" w:beforeAutospacing="0" w:after="0" w:afterAutospacing="0"/>
        <w:ind w:left="1920" w:right="1200"/>
        <w:divId w:val="434249692"/>
        <w:rPr>
          <w:rFonts w:ascii="Verdana" w:eastAsia="Times New Roman" w:hAnsi="Verdana"/>
          <w:color w:val="000000"/>
          <w:lang w:val="en"/>
        </w:rPr>
      </w:pPr>
      <w:r>
        <w:rPr>
          <w:rFonts w:ascii="Verdana" w:eastAsia="Times New Roman" w:hAnsi="Verdana"/>
          <w:color w:val="000000"/>
          <w:lang w:val="en"/>
        </w:rPr>
        <w:t>Process established by the</w:t>
      </w:r>
      <w:r>
        <w:rPr>
          <w:rFonts w:ascii="Verdana" w:eastAsia="Times New Roman" w:hAnsi="Verdana"/>
          <w:color w:val="000000"/>
          <w:lang w:val="en"/>
        </w:rPr>
        <w:t xml:space="preserve"> OAuth 2.0 specification for the registration of new </w:t>
      </w:r>
      <w:r>
        <w:rPr>
          <w:rStyle w:val="HTMLTypewriter"/>
          <w:lang w:val="en"/>
        </w:rPr>
        <w:t>response_type</w:t>
      </w:r>
      <w:r>
        <w:rPr>
          <w:rFonts w:ascii="Verdana" w:eastAsia="Times New Roman" w:hAnsi="Verdana"/>
          <w:color w:val="000000"/>
          <w:lang w:val="en"/>
        </w:rPr>
        <w:t xml:space="preserve"> parameters. </w:t>
      </w:r>
    </w:p>
    <w:p w14:paraId="12563C01" w14:textId="77777777" w:rsidR="00000000" w:rsidRDefault="00003266" w:rsidP="00003266">
      <w:pPr>
        <w:spacing w:before="0" w:beforeAutospacing="0" w:after="0" w:afterAutospacing="0"/>
        <w:ind w:left="1200" w:right="1200"/>
        <w:divId w:val="434249692"/>
        <w:rPr>
          <w:rFonts w:ascii="Verdana" w:eastAsia="Times New Roman" w:hAnsi="Verdana"/>
          <w:color w:val="000000"/>
          <w:lang w:val="en"/>
        </w:rPr>
      </w:pPr>
      <w:r>
        <w:rPr>
          <w:rFonts w:ascii="Verdana" w:eastAsia="Times New Roman" w:hAnsi="Verdana"/>
          <w:color w:val="000000"/>
          <w:lang w:val="en"/>
        </w:rPr>
        <w:t>Multiple-Valued Response Types</w:t>
      </w:r>
    </w:p>
    <w:p w14:paraId="1148AF22" w14:textId="77777777" w:rsidR="00000000" w:rsidRDefault="00003266" w:rsidP="00003266">
      <w:pPr>
        <w:spacing w:before="0" w:beforeAutospacing="0" w:afterAutospacing="0"/>
        <w:ind w:left="1920" w:right="1200"/>
        <w:divId w:val="434249692"/>
        <w:rPr>
          <w:rFonts w:ascii="Verdana" w:eastAsia="Times New Roman" w:hAnsi="Verdana"/>
          <w:color w:val="000000"/>
          <w:lang w:val="en"/>
        </w:rPr>
      </w:pPr>
      <w:r>
        <w:rPr>
          <w:rFonts w:ascii="Verdana" w:eastAsia="Times New Roman" w:hAnsi="Verdana"/>
          <w:color w:val="000000"/>
          <w:lang w:val="en"/>
        </w:rPr>
        <w:t xml:space="preserve">The OAuth 2.0 specification allows for registration of space-separated </w:t>
      </w:r>
      <w:r>
        <w:rPr>
          <w:rStyle w:val="HTMLTypewriter"/>
          <w:lang w:val="en"/>
        </w:rPr>
        <w:t>response_type</w:t>
      </w:r>
      <w:r>
        <w:rPr>
          <w:rFonts w:ascii="Verdana" w:eastAsia="Times New Roman" w:hAnsi="Verdana"/>
          <w:color w:val="000000"/>
          <w:lang w:val="en"/>
        </w:rPr>
        <w:t xml:space="preserve"> values. If a response type contains one of more space charac</w:t>
      </w:r>
      <w:r>
        <w:rPr>
          <w:rFonts w:ascii="Verdana" w:eastAsia="Times New Roman" w:hAnsi="Verdana"/>
          <w:color w:val="000000"/>
          <w:lang w:val="en"/>
        </w:rPr>
        <w:t xml:space="preserve">ters (%20), it is compared as a space-delimited list of values in which the order of values does not matter. </w:t>
      </w:r>
    </w:p>
    <w:p w14:paraId="2C736ABE" w14:textId="77777777" w:rsidR="00000000" w:rsidRDefault="00003266">
      <w:pPr>
        <w:spacing w:before="0" w:beforeAutospacing="0" w:after="0" w:afterAutospacing="0"/>
        <w:divId w:val="1163737478"/>
        <w:rPr>
          <w:rFonts w:ascii="Verdana" w:eastAsia="Times New Roman" w:hAnsi="Verdana"/>
          <w:color w:val="000000"/>
          <w:lang w:val="en"/>
        </w:rPr>
      </w:pPr>
      <w:bookmarkStart w:id="29" w:name="ResponseTypesAndModes"/>
      <w:bookmarkStart w:id="30" w:name="Encoding"/>
      <w:bookmarkEnd w:id="29"/>
      <w:bookmarkEnd w:id="30"/>
    </w:p>
    <w:p w14:paraId="62D2C81F" w14:textId="77777777" w:rsidR="00000000" w:rsidRDefault="00003266">
      <w:pPr>
        <w:spacing w:before="0" w:beforeAutospacing="0" w:after="0" w:afterAutospacing="0"/>
        <w:divId w:val="1163737478"/>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BA585FA" w14:textId="77777777">
        <w:trPr>
          <w:divId w:val="1163737478"/>
          <w:trHeight w:val="225"/>
          <w:tblCellSpacing w:w="15" w:type="dxa"/>
        </w:trPr>
        <w:tc>
          <w:tcPr>
            <w:tcW w:w="450" w:type="dxa"/>
            <w:shd w:val="clear" w:color="auto" w:fill="990000"/>
            <w:vAlign w:val="center"/>
            <w:hideMark/>
          </w:tcPr>
          <w:p w14:paraId="4B5449F1" w14:textId="77777777" w:rsidR="00000000" w:rsidRDefault="00003266">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811C973" w14:textId="200FCA53" w:rsidR="00000000" w:rsidRDefault="00003266">
      <w:pPr>
        <w:pStyle w:val="Heading3"/>
        <w:divId w:val="1163737478"/>
        <w:rPr>
          <w:rFonts w:eastAsia="Times New Roman"/>
          <w:lang w:val="en"/>
        </w:rPr>
      </w:pPr>
      <w:bookmarkStart w:id="31" w:name="rfc.section.2"/>
      <w:bookmarkEnd w:id="31"/>
      <w:r>
        <w:rPr>
          <w:rFonts w:eastAsia="Times New Roman"/>
          <w:lang w:val="en"/>
        </w:rPr>
        <w:t xml:space="preserve">2.  </w:t>
      </w:r>
      <w:del w:id="32" w:author="mbj" w:date="2013-10-18T18:21:00Z">
        <w:r>
          <w:rPr>
            <w:rFonts w:eastAsia="Times New Roman"/>
            <w:lang w:val="en"/>
          </w:rPr>
          <w:delText xml:space="preserve">Encoding Multiple-Valued </w:delText>
        </w:r>
      </w:del>
      <w:r>
        <w:rPr>
          <w:rFonts w:eastAsia="Times New Roman"/>
          <w:lang w:val="en"/>
        </w:rPr>
        <w:t>Response Types</w:t>
      </w:r>
      <w:ins w:id="33" w:author="mbj" w:date="2013-10-18T18:21:00Z">
        <w:r>
          <w:rPr>
            <w:rFonts w:eastAsia="Times New Roman"/>
            <w:lang w:val="en"/>
          </w:rPr>
          <w:t xml:space="preserve"> and Response Modes</w:t>
        </w:r>
      </w:ins>
    </w:p>
    <w:p w14:paraId="7D69FD8A" w14:textId="77777777" w:rsidR="00000000" w:rsidRDefault="00003266">
      <w:pPr>
        <w:pStyle w:val="NormalWeb"/>
        <w:divId w:val="1163737478"/>
        <w:rPr>
          <w:ins w:id="34" w:author="mbj" w:date="2013-10-18T18:21:00Z"/>
          <w:rFonts w:ascii="Verdana" w:hAnsi="Verdana"/>
          <w:color w:val="000000"/>
          <w:lang w:val="en"/>
        </w:rPr>
      </w:pPr>
      <w:ins w:id="35" w:author="mbj" w:date="2013-10-18T18:21:00Z">
        <w:r>
          <w:rPr>
            <w:rFonts w:ascii="Verdana" w:hAnsi="Verdana"/>
            <w:color w:val="000000"/>
            <w:lang w:val="en"/>
          </w:rPr>
          <w:t xml:space="preserve">The Response Type request parameter </w:t>
        </w:r>
        <w:r>
          <w:rPr>
            <w:rStyle w:val="HTMLTypewriter"/>
            <w:lang w:val="en"/>
          </w:rPr>
          <w:t>response_type</w:t>
        </w:r>
        <w:r>
          <w:rPr>
            <w:rFonts w:ascii="Verdana" w:hAnsi="Verdana"/>
            <w:color w:val="000000"/>
            <w:lang w:val="en"/>
          </w:rPr>
          <w:t xml:space="preserve"> informs the Authorization Server of the desired authorization processing flow, including what par</w:t>
        </w:r>
        <w:r>
          <w:rPr>
            <w:rFonts w:ascii="Verdana" w:hAnsi="Verdana"/>
            <w:color w:val="000000"/>
            <w:lang w:val="en"/>
          </w:rPr>
          <w:t xml:space="preserve">ameters are returned from the endpoints used. The Response Mode request parameter </w:t>
        </w:r>
        <w:r>
          <w:rPr>
            <w:rStyle w:val="HTMLTypewriter"/>
            <w:lang w:val="en"/>
          </w:rPr>
          <w:t>response_mode</w:t>
        </w:r>
        <w:r>
          <w:rPr>
            <w:rFonts w:ascii="Verdana" w:hAnsi="Verdana"/>
            <w:color w:val="000000"/>
            <w:lang w:val="en"/>
          </w:rPr>
          <w:t xml:space="preserve"> informs the Authorization Server of the mechanism to be used when returning parameters from the Authorization Endpoint. Each Response Type value also defines a </w:t>
        </w:r>
        <w:r>
          <w:rPr>
            <w:rFonts w:ascii="Verdana" w:hAnsi="Verdana"/>
            <w:color w:val="000000"/>
            <w:lang w:val="en"/>
          </w:rPr>
          <w:t xml:space="preserve">default Response Mode mechanism to be used, if no Response Mode is specified using the request parameter. </w:t>
        </w:r>
      </w:ins>
    </w:p>
    <w:p w14:paraId="6630A33F" w14:textId="77777777" w:rsidR="00000000" w:rsidRDefault="00003266">
      <w:pPr>
        <w:spacing w:before="0" w:beforeAutospacing="0" w:after="0" w:afterAutospacing="0"/>
        <w:divId w:val="1163737478"/>
        <w:rPr>
          <w:ins w:id="36" w:author="mbj" w:date="2013-10-18T18:21:00Z"/>
          <w:rFonts w:ascii="Verdana" w:eastAsia="Times New Roman" w:hAnsi="Verdana"/>
          <w:color w:val="000000"/>
          <w:lang w:val="en"/>
        </w:rPr>
      </w:pPr>
      <w:bookmarkStart w:id="37" w:name="ResponseModes"/>
      <w:bookmarkEnd w:id="37"/>
    </w:p>
    <w:p w14:paraId="72F39B80" w14:textId="77777777" w:rsidR="00000000" w:rsidRDefault="00003266">
      <w:pPr>
        <w:spacing w:before="0" w:beforeAutospacing="0" w:after="0" w:afterAutospacing="0"/>
        <w:divId w:val="1163737478"/>
        <w:rPr>
          <w:ins w:id="38" w:author="mbj" w:date="2013-10-18T18:21:00Z"/>
          <w:rFonts w:ascii="Verdana" w:eastAsia="Times New Roman" w:hAnsi="Verdana"/>
          <w:color w:val="000000"/>
          <w:lang w:val="en"/>
        </w:rPr>
      </w:pPr>
      <w:ins w:id="39" w:author="mbj" w:date="2013-10-18T18:21:00Z">
        <w:r>
          <w:rPr>
            <w:rFonts w:ascii="Verdana" w:eastAsia="Times New Roman" w:hAnsi="Verdana"/>
            <w:color w:val="000000"/>
            <w:lang w:val="en"/>
          </w:rPr>
          <w:pict>
            <v:rect id="_x0000_i1030" style="width:0;height:.75pt" o:hralign="center" o:hrstd="t" o:hr="t" fillcolor="#a0a0a0" stroked="f"/>
          </w:pict>
        </w:r>
      </w:ins>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8300473" w14:textId="77777777">
        <w:trPr>
          <w:divId w:val="1163737478"/>
          <w:trHeight w:val="225"/>
          <w:tblCellSpacing w:w="15" w:type="dxa"/>
          <w:ins w:id="40" w:author="mbj" w:date="2013-10-18T18:21:00Z"/>
        </w:trPr>
        <w:tc>
          <w:tcPr>
            <w:tcW w:w="450" w:type="dxa"/>
            <w:shd w:val="clear" w:color="auto" w:fill="990000"/>
            <w:vAlign w:val="center"/>
            <w:hideMark/>
          </w:tcPr>
          <w:p w14:paraId="06A161C2" w14:textId="77777777" w:rsidR="00000000" w:rsidRDefault="00003266">
            <w:pPr>
              <w:spacing w:before="0" w:beforeAutospacing="0" w:after="0" w:afterAutospacing="0" w:line="225" w:lineRule="atLeast"/>
              <w:jc w:val="center"/>
              <w:rPr>
                <w:ins w:id="41" w:author="mbj" w:date="2013-10-18T18:21:00Z"/>
                <w:rFonts w:ascii="Verdana" w:eastAsia="Times New Roman" w:hAnsi="Verdana"/>
                <w:color w:val="FFFFFF"/>
              </w:rPr>
            </w:pPr>
            <w:ins w:id="42" w:author="mbj" w:date="2013-10-18T18:21: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onaco" w:eastAsia="Times New Roman" w:hAnsi="Monaco"/>
                  <w:b/>
                  <w:bCs/>
                  <w:color w:val="FFFFFF"/>
                  <w:sz w:val="20"/>
                  <w:szCs w:val="20"/>
                </w:rPr>
                <w:t> TOC </w:t>
              </w:r>
              <w:r>
                <w:rPr>
                  <w:rFonts w:ascii="Verdana" w:eastAsia="Times New Roman" w:hAnsi="Verdana"/>
                  <w:color w:val="FFFFFF"/>
                </w:rPr>
                <w:fldChar w:fldCharType="end"/>
              </w:r>
            </w:ins>
          </w:p>
        </w:tc>
      </w:tr>
    </w:tbl>
    <w:p w14:paraId="652799B9" w14:textId="77777777" w:rsidR="00000000" w:rsidRDefault="00003266">
      <w:pPr>
        <w:pStyle w:val="Heading3"/>
        <w:divId w:val="1163737478"/>
        <w:rPr>
          <w:ins w:id="43" w:author="mbj" w:date="2013-10-18T18:21:00Z"/>
          <w:rFonts w:eastAsia="Times New Roman"/>
          <w:lang w:val="en"/>
        </w:rPr>
      </w:pPr>
      <w:bookmarkStart w:id="44" w:name="rfc.section.2.1"/>
      <w:bookmarkEnd w:id="44"/>
      <w:ins w:id="45" w:author="mbj" w:date="2013-10-18T18:21:00Z">
        <w:r>
          <w:rPr>
            <w:rFonts w:eastAsia="Times New Roman"/>
            <w:lang w:val="en"/>
          </w:rPr>
          <w:t>2.1.</w:t>
        </w:r>
        <w:proofErr w:type="gramStart"/>
        <w:r>
          <w:rPr>
            <w:rFonts w:eastAsia="Times New Roman"/>
            <w:lang w:val="en"/>
          </w:rPr>
          <w:t>  Response</w:t>
        </w:r>
        <w:proofErr w:type="gramEnd"/>
        <w:r>
          <w:rPr>
            <w:rFonts w:eastAsia="Times New Roman"/>
            <w:lang w:val="en"/>
          </w:rPr>
          <w:t xml:space="preserve"> Modes</w:t>
        </w:r>
      </w:ins>
    </w:p>
    <w:p w14:paraId="3B41486A" w14:textId="18D18901" w:rsidR="00000000" w:rsidRDefault="00003266">
      <w:pPr>
        <w:pStyle w:val="NormalWeb"/>
        <w:divId w:val="1163737478"/>
        <w:rPr>
          <w:ins w:id="46" w:author="mbj" w:date="2013-10-18T18:21:00Z"/>
          <w:rFonts w:ascii="Verdana" w:hAnsi="Verdana"/>
          <w:color w:val="000000"/>
          <w:lang w:val="en"/>
        </w:rPr>
      </w:pPr>
      <w:r>
        <w:rPr>
          <w:rFonts w:ascii="Verdana" w:hAnsi="Verdana"/>
          <w:color w:val="000000"/>
          <w:lang w:val="en"/>
        </w:rPr>
        <w:t xml:space="preserve">This specification </w:t>
      </w:r>
      <w:del w:id="47" w:author="mbj" w:date="2013-10-18T18:21:00Z">
        <w:r>
          <w:rPr>
            <w:rFonts w:ascii="Verdana" w:hAnsi="Verdana"/>
            <w:color w:val="000000"/>
            <w:lang w:val="en"/>
          </w:rPr>
          <w:delText xml:space="preserve">does not provide guidance if, in a request, </w:delText>
        </w:r>
        <w:r>
          <w:rPr>
            <w:rStyle w:val="HTMLTypewriter"/>
            <w:lang w:val="en"/>
          </w:rPr>
          <w:delText>response_type</w:delText>
        </w:r>
        <w:r>
          <w:rPr>
            <w:rFonts w:ascii="Verdana" w:hAnsi="Verdana"/>
            <w:color w:val="000000"/>
            <w:lang w:val="en"/>
          </w:rPr>
          <w:delText xml:space="preserve"> includes a value </w:delText>
        </w:r>
      </w:del>
      <w:ins w:id="48" w:author="mbj" w:date="2013-10-18T18:21:00Z">
        <w:r>
          <w:rPr>
            <w:rFonts w:ascii="Verdana" w:hAnsi="Verdana"/>
            <w:color w:val="000000"/>
            <w:lang w:val="en"/>
          </w:rPr>
          <w:t xml:space="preserve">defines the following OAuth Authorization Request parameter: </w:t>
        </w:r>
      </w:ins>
    </w:p>
    <w:p w14:paraId="5283EE29" w14:textId="77777777" w:rsidR="00000000" w:rsidRDefault="00003266">
      <w:pPr>
        <w:spacing w:before="0" w:beforeAutospacing="0" w:after="0" w:afterAutospacing="0"/>
        <w:divId w:val="497575266"/>
        <w:rPr>
          <w:ins w:id="49" w:author="mbj" w:date="2013-10-18T18:21:00Z"/>
          <w:rFonts w:ascii="Verdana" w:eastAsia="Times New Roman" w:hAnsi="Verdana"/>
          <w:color w:val="000000"/>
          <w:lang w:val="en"/>
        </w:rPr>
      </w:pPr>
      <w:ins w:id="50" w:author="mbj" w:date="2013-10-18T18:21:00Z">
        <w:r>
          <w:rPr>
            <w:rFonts w:ascii="Verdana" w:eastAsia="Times New Roman" w:hAnsi="Verdana"/>
            <w:color w:val="000000"/>
            <w:lang w:val="en"/>
          </w:rPr>
          <w:t>response_mode</w:t>
        </w:r>
      </w:ins>
    </w:p>
    <w:p w14:paraId="2A548B10" w14:textId="77777777" w:rsidR="00000000" w:rsidRDefault="00003266">
      <w:pPr>
        <w:spacing w:before="0" w:beforeAutospacing="0" w:after="0" w:afterAutospacing="0"/>
        <w:ind w:left="720"/>
        <w:divId w:val="497575266"/>
        <w:rPr>
          <w:ins w:id="51" w:author="mbj" w:date="2013-10-18T18:21:00Z"/>
          <w:rFonts w:ascii="Verdana" w:eastAsia="Times New Roman" w:hAnsi="Verdana"/>
          <w:color w:val="000000"/>
          <w:lang w:val="en"/>
        </w:rPr>
      </w:pPr>
      <w:proofErr w:type="gramStart"/>
      <w:ins w:id="52" w:author="mbj" w:date="2013-10-18T18:21:00Z">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Informs the Authorization Server of the mechanism to be used when returning parameters from the Authorization Endpoint.</w:t>
        </w:r>
        <w:proofErr w:type="gramEnd"/>
        <w:r>
          <w:rPr>
            <w:rFonts w:ascii="Verdana" w:eastAsia="Times New Roman" w:hAnsi="Verdana"/>
            <w:color w:val="000000"/>
            <w:lang w:val="en"/>
          </w:rPr>
          <w:t xml:space="preserve"> This use of this parameter is NOT RECOMMENDED when the Response Mode </w:t>
        </w:r>
      </w:ins>
      <w:r>
        <w:rPr>
          <w:rFonts w:ascii="Verdana" w:eastAsia="Times New Roman" w:hAnsi="Verdana"/>
          <w:color w:val="000000"/>
          <w:lang w:val="en"/>
        </w:rPr>
        <w:t xml:space="preserve">that </w:t>
      </w:r>
      <w:ins w:id="53" w:author="mbj" w:date="2013-10-18T18:21:00Z">
        <w:r>
          <w:rPr>
            <w:rFonts w:ascii="Verdana" w:eastAsia="Times New Roman" w:hAnsi="Verdana"/>
            <w:color w:val="000000"/>
            <w:lang w:val="en"/>
          </w:rPr>
          <w:t>would be requested is the default mode specified by the Respon</w:t>
        </w:r>
        <w:r>
          <w:rPr>
            <w:rFonts w:ascii="Verdana" w:eastAsia="Times New Roman" w:hAnsi="Verdana"/>
            <w:color w:val="000000"/>
            <w:lang w:val="en"/>
          </w:rPr>
          <w:t xml:space="preserve">se Type. </w:t>
        </w:r>
      </w:ins>
    </w:p>
    <w:p w14:paraId="0867BB6F" w14:textId="77777777" w:rsidR="00000000" w:rsidRDefault="00003266">
      <w:pPr>
        <w:pStyle w:val="NormalWeb"/>
        <w:divId w:val="1163737478"/>
        <w:rPr>
          <w:ins w:id="54" w:author="mbj" w:date="2013-10-18T18:21:00Z"/>
          <w:rFonts w:ascii="Verdana" w:hAnsi="Verdana"/>
          <w:color w:val="000000"/>
          <w:lang w:val="en"/>
        </w:rPr>
      </w:pPr>
      <w:ins w:id="55" w:author="mbj" w:date="2013-10-18T18:21:00Z">
        <w:r>
          <w:rPr>
            <w:rFonts w:ascii="Verdana" w:hAnsi="Verdana"/>
            <w:color w:val="000000"/>
            <w:lang w:val="en"/>
          </w:rPr>
          <w:t xml:space="preserve">This specification uses the following Response Modes and defines the associated </w:t>
        </w:r>
        <w:r>
          <w:rPr>
            <w:rStyle w:val="HTMLTypewriter"/>
            <w:lang w:val="en"/>
          </w:rPr>
          <w:t>response_mode</w:t>
        </w:r>
        <w:r>
          <w:rPr>
            <w:rFonts w:ascii="Verdana" w:hAnsi="Verdana"/>
            <w:color w:val="000000"/>
            <w:lang w:val="en"/>
          </w:rPr>
          <w:t xml:space="preserve"> values: </w:t>
        </w:r>
      </w:ins>
    </w:p>
    <w:p w14:paraId="0E8E43E7" w14:textId="39819D57" w:rsidR="00000000" w:rsidRDefault="00003266">
      <w:pPr>
        <w:spacing w:before="0" w:beforeAutospacing="0" w:after="0" w:afterAutospacing="0"/>
        <w:divId w:val="431055367"/>
        <w:rPr>
          <w:ins w:id="56" w:author="mbj" w:date="2013-10-18T18:21:00Z"/>
          <w:rFonts w:ascii="Verdana" w:eastAsia="Times New Roman" w:hAnsi="Verdana"/>
          <w:color w:val="000000"/>
          <w:lang w:val="en"/>
        </w:rPr>
      </w:pPr>
      <w:moveToRangeStart w:id="57" w:author="mbj" w:date="2013-10-18T18:21:00Z" w:name="move369883832"/>
      <w:proofErr w:type="gramStart"/>
      <w:moveTo w:id="58" w:author="mbj" w:date="2013-10-18T18:21:00Z">
        <w:r>
          <w:rPr>
            <w:rFonts w:ascii="Verdana" w:eastAsia="Times New Roman" w:hAnsi="Verdana"/>
            <w:color w:val="000000"/>
            <w:lang w:val="en"/>
          </w:rPr>
          <w:t>query</w:t>
        </w:r>
      </w:moveTo>
      <w:moveToRangeEnd w:id="57"/>
      <w:proofErr w:type="gramEnd"/>
      <w:del w:id="59" w:author="mbj" w:date="2013-10-18T18:21:00Z">
        <w:r>
          <w:rPr>
            <w:rFonts w:ascii="Verdana" w:hAnsi="Verdana"/>
            <w:color w:val="000000"/>
            <w:lang w:val="en"/>
          </w:rPr>
          <w:delText>requires the server to return data partially</w:delText>
        </w:r>
      </w:del>
    </w:p>
    <w:p w14:paraId="02CFBFB3" w14:textId="77777777" w:rsidR="00000000" w:rsidRDefault="00003266">
      <w:pPr>
        <w:spacing w:before="0" w:beforeAutospacing="0" w:after="0" w:afterAutospacing="0"/>
        <w:ind w:left="720"/>
        <w:divId w:val="431055367"/>
        <w:rPr>
          <w:ins w:id="60" w:author="mbj" w:date="2013-10-18T18:21:00Z"/>
          <w:rFonts w:ascii="Verdana" w:eastAsia="Times New Roman" w:hAnsi="Verdana"/>
          <w:color w:val="000000"/>
          <w:lang w:val="en"/>
        </w:rPr>
      </w:pPr>
      <w:ins w:id="61" w:author="mbj" w:date="2013-10-18T18:21:00Z">
        <w:r>
          <w:rPr>
            <w:rFonts w:ascii="Verdana" w:eastAsia="Times New Roman" w:hAnsi="Verdana"/>
            <w:color w:val="000000"/>
            <w:lang w:val="en"/>
          </w:rPr>
          <w:t>In this mode, response parameters are</w:t>
        </w:r>
      </w:ins>
      <w:r>
        <w:rPr>
          <w:rFonts w:ascii="Verdana" w:eastAsia="Times New Roman" w:hAnsi="Verdana"/>
          <w:color w:val="000000"/>
          <w:lang w:val="en"/>
        </w:rPr>
        <w:t xml:space="preserve"> encoded in the query string </w:t>
      </w:r>
      <w:ins w:id="62" w:author="mbj" w:date="2013-10-18T18:21:00Z">
        <w:r>
          <w:rPr>
            <w:rFonts w:ascii="Verdana" w:eastAsia="Times New Roman" w:hAnsi="Verdana"/>
            <w:color w:val="000000"/>
            <w:lang w:val="en"/>
          </w:rPr>
          <w:t xml:space="preserve">added to the </w:t>
        </w:r>
        <w:r>
          <w:rPr>
            <w:rStyle w:val="HTMLTypewriter"/>
            <w:lang w:val="en"/>
          </w:rPr>
          <w:t>redirect_uri</w:t>
        </w:r>
        <w:r>
          <w:rPr>
            <w:rFonts w:ascii="Verdana" w:eastAsia="Times New Roman" w:hAnsi="Verdana"/>
            <w:color w:val="000000"/>
            <w:lang w:val="en"/>
          </w:rPr>
          <w:t xml:space="preserve"> when redirecting back to the Client. </w:t>
        </w:r>
      </w:ins>
    </w:p>
    <w:p w14:paraId="76F9F424" w14:textId="3C7DF25D" w:rsidR="00000000" w:rsidRDefault="00003266">
      <w:pPr>
        <w:spacing w:before="0" w:beforeAutospacing="0" w:after="0" w:afterAutospacing="0"/>
        <w:divId w:val="431055367"/>
        <w:rPr>
          <w:ins w:id="63" w:author="mbj" w:date="2013-10-18T18:21:00Z"/>
          <w:rFonts w:ascii="Verdana" w:eastAsia="Times New Roman" w:hAnsi="Verdana"/>
          <w:color w:val="000000"/>
          <w:lang w:val="en"/>
        </w:rPr>
      </w:pPr>
      <w:moveToRangeStart w:id="64" w:author="mbj" w:date="2013-10-18T18:21:00Z" w:name="move369883833"/>
      <w:proofErr w:type="gramStart"/>
      <w:moveTo w:id="65" w:author="mbj" w:date="2013-10-18T18:21:00Z">
        <w:r>
          <w:rPr>
            <w:rFonts w:ascii="Verdana" w:eastAsia="Times New Roman" w:hAnsi="Verdana"/>
            <w:color w:val="000000"/>
            <w:lang w:val="en"/>
          </w:rPr>
          <w:t>fragmen</w:t>
        </w:r>
        <w:r>
          <w:rPr>
            <w:rFonts w:ascii="Verdana" w:eastAsia="Times New Roman" w:hAnsi="Verdana"/>
            <w:color w:val="000000"/>
            <w:lang w:val="en"/>
          </w:rPr>
          <w:t>t</w:t>
        </w:r>
      </w:moveTo>
      <w:moveToRangeEnd w:id="64"/>
      <w:proofErr w:type="gramEnd"/>
      <w:del w:id="66" w:author="mbj" w:date="2013-10-18T18:21:00Z">
        <w:r>
          <w:rPr>
            <w:rFonts w:ascii="Verdana" w:hAnsi="Verdana"/>
            <w:color w:val="000000"/>
            <w:lang w:val="en"/>
          </w:rPr>
          <w:delText>and partially</w:delText>
        </w:r>
      </w:del>
    </w:p>
    <w:p w14:paraId="6E17F92C" w14:textId="77777777" w:rsidR="00000000" w:rsidRDefault="00003266">
      <w:pPr>
        <w:spacing w:before="0" w:beforeAutospacing="0" w:after="0" w:afterAutospacing="0"/>
        <w:ind w:left="1920" w:right="1200"/>
        <w:divId w:val="431055367"/>
        <w:rPr>
          <w:rFonts w:ascii="Verdana" w:eastAsia="Times New Roman" w:hAnsi="Verdana"/>
          <w:color w:val="000000"/>
          <w:lang w:val="en"/>
        </w:rPr>
        <w:pPrChange w:id="67" w:author="mbj" w:date="2013-10-18T18:21:00Z">
          <w:pPr>
            <w:pStyle w:val="NormalWeb"/>
            <w:ind w:left="960" w:right="960"/>
            <w:divId w:val="431055367"/>
          </w:pPr>
        </w:pPrChange>
      </w:pPr>
      <w:ins w:id="68" w:author="mbj" w:date="2013-10-18T18:21:00Z">
        <w:r>
          <w:rPr>
            <w:rFonts w:ascii="Verdana" w:eastAsia="Times New Roman" w:hAnsi="Verdana"/>
            <w:color w:val="000000"/>
            <w:lang w:val="en"/>
          </w:rPr>
          <w:t>In this mode, response parameters are</w:t>
        </w:r>
      </w:ins>
      <w:r>
        <w:rPr>
          <w:rFonts w:ascii="Verdana" w:eastAsia="Times New Roman" w:hAnsi="Verdana"/>
          <w:color w:val="000000"/>
          <w:lang w:val="en"/>
        </w:rPr>
        <w:t xml:space="preserve"> encoded in the fragment</w:t>
      </w:r>
      <w:ins w:id="69" w:author="mbj" w:date="2013-10-18T18:21:00Z">
        <w:r>
          <w:rPr>
            <w:rFonts w:ascii="Verdana" w:eastAsia="Times New Roman" w:hAnsi="Verdana"/>
            <w:color w:val="000000"/>
            <w:lang w:val="en"/>
          </w:rPr>
          <w:t xml:space="preserve"> added to the </w:t>
        </w:r>
        <w:r>
          <w:rPr>
            <w:rStyle w:val="HTMLTypewriter"/>
            <w:lang w:val="en"/>
          </w:rPr>
          <w:t>redirect_uri</w:t>
        </w:r>
        <w:r>
          <w:rPr>
            <w:rFonts w:ascii="Verdana" w:eastAsia="Times New Roman" w:hAnsi="Verdana"/>
            <w:color w:val="000000"/>
            <w:lang w:val="en"/>
          </w:rPr>
          <w:t xml:space="preserve"> when redirecting back to the Client</w:t>
        </w:r>
      </w:ins>
      <w:r>
        <w:rPr>
          <w:rFonts w:ascii="Verdana" w:eastAsia="Times New Roman" w:hAnsi="Verdana"/>
          <w:color w:val="000000"/>
          <w:lang w:val="en"/>
        </w:rPr>
        <w:t xml:space="preserve">. </w:t>
      </w:r>
    </w:p>
    <w:p w14:paraId="28BEF3B6" w14:textId="46C7B8DE" w:rsidR="00000000" w:rsidRDefault="00003266">
      <w:pPr>
        <w:spacing w:before="0" w:beforeAutospacing="0" w:after="0" w:afterAutospacing="0"/>
        <w:divId w:val="431055367"/>
        <w:rPr>
          <w:ins w:id="70" w:author="mbj" w:date="2013-10-18T18:21:00Z"/>
          <w:rFonts w:ascii="Verdana" w:eastAsia="Times New Roman" w:hAnsi="Verdana"/>
          <w:color w:val="000000"/>
          <w:lang w:val="en"/>
        </w:rPr>
      </w:pPr>
      <w:del w:id="71" w:author="mbj" w:date="2013-10-18T18:21:00Z">
        <w:r>
          <w:rPr>
            <w:rFonts w:ascii="Verdana" w:hAnsi="Verdana"/>
            <w:color w:val="000000"/>
            <w:lang w:val="en"/>
          </w:rPr>
          <w:delText>Otherwise, if</w:delText>
        </w:r>
      </w:del>
      <w:ins w:id="72" w:author="mbj" w:date="2013-10-18T18:21:00Z">
        <w:r>
          <w:rPr>
            <w:rFonts w:ascii="Verdana" w:eastAsia="Times New Roman" w:hAnsi="Verdana"/>
            <w:color w:val="000000"/>
            <w:lang w:val="en"/>
          </w:rPr>
          <w:t>form_post</w:t>
        </w:r>
      </w:ins>
    </w:p>
    <w:p w14:paraId="40986828" w14:textId="77777777" w:rsidR="00000000" w:rsidRDefault="00003266">
      <w:pPr>
        <w:spacing w:before="0" w:beforeAutospacing="0" w:after="0" w:afterAutospacing="0"/>
        <w:ind w:left="720"/>
        <w:divId w:val="431055367"/>
        <w:rPr>
          <w:ins w:id="73" w:author="mbj" w:date="2013-10-18T18:21:00Z"/>
          <w:rFonts w:ascii="Verdana" w:eastAsia="Times New Roman" w:hAnsi="Verdana"/>
          <w:color w:val="000000"/>
          <w:lang w:val="en"/>
        </w:rPr>
      </w:pPr>
      <w:ins w:id="74" w:author="mbj" w:date="2013-10-18T18:21:00Z">
        <w:r>
          <w:rPr>
            <w:rFonts w:ascii="Verdana" w:eastAsia="Times New Roman" w:hAnsi="Verdana"/>
            <w:color w:val="000000"/>
            <w:lang w:val="en"/>
          </w:rPr>
          <w:t xml:space="preserve">In this mode, response parameters are encoded as HTML form values that are auto-submitted in the user-agent, and thus </w:t>
        </w:r>
        <w:r>
          <w:rPr>
            <w:rFonts w:ascii="Verdana" w:eastAsia="Times New Roman" w:hAnsi="Verdana"/>
            <w:color w:val="000000"/>
            <w:lang w:val="en"/>
          </w:rPr>
          <w:t>are transmitted via the HTTP POST method to the client, with the result parameters being encoded in the response body using the "application/x-www-form-urlencoded" format. The action attribute of the form MUST be the client's redirect URI. The method of th</w:t>
        </w:r>
        <w:r>
          <w:rPr>
            <w:rFonts w:ascii="Verdana" w:eastAsia="Times New Roman" w:hAnsi="Verdana"/>
            <w:color w:val="000000"/>
            <w:lang w:val="en"/>
          </w:rPr>
          <w:t xml:space="preserve">e form attribute MUST be </w:t>
        </w:r>
        <w:r>
          <w:rPr>
            <w:rStyle w:val="HTMLTypewriter"/>
            <w:lang w:val="en"/>
          </w:rPr>
          <w:t>POST</w:t>
        </w:r>
        <w:r>
          <w:rPr>
            <w:rFonts w:ascii="Verdana" w:eastAsia="Times New Roman" w:hAnsi="Verdana"/>
            <w:color w:val="000000"/>
            <w:lang w:val="en"/>
          </w:rPr>
          <w:t xml:space="preserve">. </w:t>
        </w:r>
      </w:ins>
    </w:p>
    <w:p w14:paraId="31E0949C" w14:textId="77777777" w:rsidR="00000000" w:rsidRDefault="00003266">
      <w:pPr>
        <w:spacing w:before="0" w:beforeAutospacing="0" w:after="0" w:afterAutospacing="0"/>
        <w:ind w:left="720"/>
        <w:divId w:val="431055367"/>
        <w:rPr>
          <w:ins w:id="75" w:author="mbj" w:date="2013-10-18T18:21:00Z"/>
          <w:rFonts w:ascii="Verdana" w:eastAsia="Times New Roman" w:hAnsi="Verdana"/>
          <w:color w:val="000000"/>
          <w:lang w:val="en"/>
        </w:rPr>
      </w:pPr>
      <w:ins w:id="76" w:author="mbj" w:date="2013-10-18T18:21:00Z">
        <w:r>
          <w:rPr>
            <w:rFonts w:ascii="Verdana" w:eastAsia="Times New Roman" w:hAnsi="Verdana"/>
            <w:color w:val="000000"/>
            <w:lang w:val="en"/>
          </w:rPr>
          <w:t xml:space="preserve">Any technique supported by the user agent MAY be used to cause the submission of the form, and any form content necessary to support this MAY be included, such as submit controls and client-side scripting commands. However, </w:t>
        </w:r>
        <w:r>
          <w:rPr>
            <w:rFonts w:ascii="Verdana" w:eastAsia="Times New Roman" w:hAnsi="Verdana"/>
            <w:color w:val="000000"/>
            <w:lang w:val="en"/>
          </w:rPr>
          <w:t xml:space="preserve">the client MUST be able to process the message without regard for the mechanism by which the form submission is initiated. </w:t>
        </w:r>
      </w:ins>
    </w:p>
    <w:p w14:paraId="0FB1E27E" w14:textId="77777777" w:rsidR="00000000" w:rsidRDefault="00003266">
      <w:pPr>
        <w:pStyle w:val="NormalWeb"/>
        <w:divId w:val="1163737478"/>
        <w:rPr>
          <w:ins w:id="77" w:author="mbj" w:date="2013-10-18T18:21:00Z"/>
          <w:rFonts w:ascii="Verdana" w:hAnsi="Verdana"/>
          <w:color w:val="000000"/>
          <w:lang w:val="en"/>
        </w:rPr>
      </w:pPr>
      <w:ins w:id="78" w:author="mbj" w:date="2013-10-18T18:21:00Z">
        <w:r>
          <w:rPr>
            <w:rFonts w:ascii="Verdana" w:hAnsi="Verdana"/>
            <w:color w:val="000000"/>
            <w:lang w:val="en"/>
          </w:rPr>
          <w:t xml:space="preserve">For purposes of this specification, the default Response Mode for the OAuth 2.0 </w:t>
        </w:r>
        <w:r>
          <w:rPr>
            <w:rStyle w:val="HTMLTypewriter"/>
            <w:lang w:val="en"/>
          </w:rPr>
          <w:t>code</w:t>
        </w:r>
        <w:r>
          <w:rPr>
            <w:rFonts w:ascii="Verdana" w:hAnsi="Verdana"/>
            <w:color w:val="000000"/>
            <w:lang w:val="en"/>
          </w:rPr>
          <w:t xml:space="preserve"> </w:t>
        </w:r>
        <w:r>
          <w:rPr>
            <w:rStyle w:val="HTMLTypewriter"/>
            <w:lang w:val="en"/>
          </w:rPr>
          <w:t>response_type</w:t>
        </w:r>
        <w:r>
          <w:rPr>
            <w:rFonts w:ascii="Verdana" w:hAnsi="Verdana"/>
            <w:color w:val="000000"/>
            <w:lang w:val="en"/>
          </w:rPr>
          <w:t xml:space="preserve"> is the query encoding. </w:t>
        </w:r>
        <w:r>
          <w:rPr>
            <w:rFonts w:ascii="Verdana" w:hAnsi="Verdana"/>
            <w:color w:val="000000"/>
            <w:lang w:val="en"/>
          </w:rPr>
          <w:t xml:space="preserve">For purposes of this specification, the default Response Mode for the OAuth 2.0 </w:t>
        </w:r>
        <w:r>
          <w:rPr>
            <w:rStyle w:val="HTMLTypewriter"/>
            <w:lang w:val="en"/>
          </w:rPr>
          <w:t>token</w:t>
        </w:r>
        <w:r>
          <w:rPr>
            <w:rFonts w:ascii="Verdana" w:hAnsi="Verdana"/>
            <w:color w:val="000000"/>
            <w:lang w:val="en"/>
          </w:rPr>
          <w:t xml:space="preserve"> </w:t>
        </w:r>
        <w:r>
          <w:rPr>
            <w:rStyle w:val="HTMLTypewriter"/>
            <w:lang w:val="en"/>
          </w:rPr>
          <w:t>response_type</w:t>
        </w:r>
        <w:r>
          <w:rPr>
            <w:rFonts w:ascii="Verdana" w:hAnsi="Verdana"/>
            <w:color w:val="000000"/>
            <w:lang w:val="en"/>
          </w:rPr>
          <w:t xml:space="preserve"> is the fragment encoding. </w:t>
        </w:r>
      </w:ins>
    </w:p>
    <w:p w14:paraId="364AA9A1" w14:textId="77777777" w:rsidR="00000000" w:rsidRDefault="00003266">
      <w:pPr>
        <w:pStyle w:val="NormalWeb"/>
        <w:divId w:val="1163737478"/>
        <w:rPr>
          <w:ins w:id="79" w:author="mbj" w:date="2013-10-18T18:21:00Z"/>
          <w:rFonts w:ascii="Verdana" w:hAnsi="Verdana"/>
          <w:color w:val="000000"/>
          <w:lang w:val="en"/>
        </w:rPr>
      </w:pPr>
      <w:ins w:id="80" w:author="mbj" w:date="2013-10-18T18:21:00Z">
        <w:r>
          <w:rPr>
            <w:rFonts w:ascii="Verdana" w:hAnsi="Verdana"/>
            <w:color w:val="000000"/>
            <w:lang w:val="en"/>
          </w:rPr>
          <w:t xml:space="preserve">Note that it is expected that additional Response Modes may be defined by other specifications in the future, including possibly </w:t>
        </w:r>
        <w:r>
          <w:rPr>
            <w:rStyle w:val="HTMLTypewriter"/>
            <w:lang w:val="en"/>
          </w:rPr>
          <w:t>postMessage</w:t>
        </w:r>
        <w:r>
          <w:rPr>
            <w:rFonts w:ascii="Verdana" w:hAnsi="Verdana"/>
            <w:color w:val="000000"/>
            <w:lang w:val="en"/>
          </w:rPr>
          <w:t xml:space="preserve"> and </w:t>
        </w:r>
        <w:r>
          <w:rPr>
            <w:rStyle w:val="HTMLTypewriter"/>
            <w:lang w:val="en"/>
          </w:rPr>
          <w:t>CORS</w:t>
        </w:r>
        <w:r>
          <w:rPr>
            <w:rFonts w:ascii="Verdana" w:hAnsi="Verdana"/>
            <w:color w:val="000000"/>
            <w:lang w:val="en"/>
          </w:rPr>
          <w:t xml:space="preserve">. </w:t>
        </w:r>
      </w:ins>
    </w:p>
    <w:p w14:paraId="695A659E" w14:textId="77777777" w:rsidR="00000000" w:rsidRDefault="00003266">
      <w:pPr>
        <w:spacing w:before="0" w:beforeAutospacing="0" w:after="0" w:afterAutospacing="0"/>
        <w:divId w:val="1163737478"/>
        <w:rPr>
          <w:ins w:id="81" w:author="mbj" w:date="2013-10-18T18:21:00Z"/>
          <w:rFonts w:ascii="Verdana" w:eastAsia="Times New Roman" w:hAnsi="Verdana"/>
          <w:color w:val="000000"/>
          <w:lang w:val="en"/>
        </w:rPr>
      </w:pPr>
      <w:bookmarkStart w:id="82" w:name="MultiValueResponseTypes"/>
      <w:bookmarkEnd w:id="82"/>
    </w:p>
    <w:p w14:paraId="4BF96053" w14:textId="77777777" w:rsidR="00000000" w:rsidRDefault="00003266">
      <w:pPr>
        <w:spacing w:before="0" w:beforeAutospacing="0" w:after="0" w:afterAutospacing="0"/>
        <w:divId w:val="1163737478"/>
        <w:rPr>
          <w:ins w:id="83" w:author="mbj" w:date="2013-10-18T18:21:00Z"/>
          <w:rFonts w:ascii="Verdana" w:eastAsia="Times New Roman" w:hAnsi="Verdana"/>
          <w:color w:val="000000"/>
          <w:lang w:val="en"/>
        </w:rPr>
      </w:pPr>
      <w:ins w:id="84" w:author="mbj" w:date="2013-10-18T18:21:00Z">
        <w:r>
          <w:rPr>
            <w:rFonts w:ascii="Verdana" w:eastAsia="Times New Roman" w:hAnsi="Verdana"/>
            <w:color w:val="000000"/>
            <w:lang w:val="en"/>
          </w:rPr>
          <w:pict>
            <v:rect id="_x0000_i1031" style="width:0;height:.75pt" o:hralign="center" o:hrstd="t" o:hr="t" fillcolor="#a0a0a0" stroked="f"/>
          </w:pict>
        </w:r>
      </w:ins>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6B10947" w14:textId="77777777">
        <w:trPr>
          <w:divId w:val="1163737478"/>
          <w:trHeight w:val="225"/>
          <w:tblCellSpacing w:w="15" w:type="dxa"/>
          <w:ins w:id="85" w:author="mbj" w:date="2013-10-18T18:21:00Z"/>
        </w:trPr>
        <w:tc>
          <w:tcPr>
            <w:tcW w:w="450" w:type="dxa"/>
            <w:shd w:val="clear" w:color="auto" w:fill="990000"/>
            <w:vAlign w:val="center"/>
            <w:hideMark/>
          </w:tcPr>
          <w:p w14:paraId="38F128A5" w14:textId="77777777" w:rsidR="00000000" w:rsidRDefault="00003266">
            <w:pPr>
              <w:spacing w:before="0" w:beforeAutospacing="0" w:after="0" w:afterAutospacing="0" w:line="225" w:lineRule="atLeast"/>
              <w:jc w:val="center"/>
              <w:rPr>
                <w:ins w:id="86" w:author="mbj" w:date="2013-10-18T18:21:00Z"/>
                <w:rFonts w:ascii="Verdana" w:eastAsia="Times New Roman" w:hAnsi="Verdana"/>
                <w:color w:val="FFFFFF"/>
              </w:rPr>
            </w:pPr>
            <w:ins w:id="87" w:author="mbj" w:date="2013-10-18T18:21: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onaco" w:eastAsia="Times New Roman" w:hAnsi="Monaco"/>
                  <w:b/>
                  <w:bCs/>
                  <w:color w:val="FFFFFF"/>
                  <w:sz w:val="20"/>
                  <w:szCs w:val="20"/>
                </w:rPr>
                <w:t> TOC </w:t>
              </w:r>
              <w:r>
                <w:rPr>
                  <w:rFonts w:ascii="Verdana" w:eastAsia="Times New Roman" w:hAnsi="Verdana"/>
                  <w:color w:val="FFFFFF"/>
                </w:rPr>
                <w:fldChar w:fldCharType="end"/>
              </w:r>
            </w:ins>
          </w:p>
        </w:tc>
      </w:tr>
    </w:tbl>
    <w:p w14:paraId="20BD9946" w14:textId="77777777" w:rsidR="00000000" w:rsidRDefault="00003266">
      <w:pPr>
        <w:pStyle w:val="Heading3"/>
        <w:divId w:val="1163737478"/>
        <w:rPr>
          <w:ins w:id="88" w:author="mbj" w:date="2013-10-18T18:21:00Z"/>
          <w:rFonts w:eastAsia="Times New Roman"/>
          <w:lang w:val="en"/>
        </w:rPr>
      </w:pPr>
      <w:bookmarkStart w:id="89" w:name="rfc.section.2.2"/>
      <w:bookmarkEnd w:id="89"/>
      <w:ins w:id="90" w:author="mbj" w:date="2013-10-18T18:21:00Z">
        <w:r>
          <w:rPr>
            <w:rFonts w:eastAsia="Times New Roman"/>
            <w:lang w:val="en"/>
          </w:rPr>
          <w:t>2.2.</w:t>
        </w:r>
        <w:proofErr w:type="gramStart"/>
        <w:r>
          <w:rPr>
            <w:rFonts w:eastAsia="Times New Roman"/>
            <w:lang w:val="en"/>
          </w:rPr>
          <w:t>  Multiple</w:t>
        </w:r>
        <w:proofErr w:type="gramEnd"/>
        <w:r>
          <w:rPr>
            <w:rFonts w:eastAsia="Times New Roman"/>
            <w:lang w:val="en"/>
          </w:rPr>
          <w:t>-Valued Response Types</w:t>
        </w:r>
      </w:ins>
    </w:p>
    <w:p w14:paraId="24ADD9EA" w14:textId="770C09BE" w:rsidR="00000000" w:rsidRDefault="00003266">
      <w:pPr>
        <w:pStyle w:val="NormalWeb"/>
        <w:divId w:val="1163737478"/>
        <w:rPr>
          <w:rFonts w:ascii="Verdana" w:hAnsi="Verdana"/>
          <w:color w:val="000000"/>
          <w:lang w:val="en"/>
        </w:rPr>
      </w:pPr>
      <w:ins w:id="91" w:author="mbj" w:date="2013-10-18T18:21:00Z">
        <w:r>
          <w:rPr>
            <w:rFonts w:ascii="Verdana" w:hAnsi="Verdana"/>
            <w:color w:val="000000"/>
            <w:lang w:val="en"/>
          </w:rPr>
          <w:t>When</w:t>
        </w:r>
      </w:ins>
      <w:r>
        <w:rPr>
          <w:rFonts w:ascii="Verdana" w:hAnsi="Verdana"/>
          <w:color w:val="000000"/>
          <w:lang w:val="en"/>
        </w:rPr>
        <w:t xml:space="preserve"> a multiple-valued response type is defined, </w:t>
      </w:r>
      <w:del w:id="92" w:author="mbj" w:date="2013-10-18T18:21:00Z">
        <w:r>
          <w:rPr>
            <w:rFonts w:ascii="Verdana" w:hAnsi="Verdana"/>
            <w:color w:val="000000"/>
            <w:lang w:val="en"/>
          </w:rPr>
          <w:delText xml:space="preserve">then </w:delText>
        </w:r>
      </w:del>
      <w:r>
        <w:rPr>
          <w:rFonts w:ascii="Verdana" w:hAnsi="Verdana"/>
          <w:color w:val="000000"/>
          <w:lang w:val="en"/>
        </w:rPr>
        <w:t>it is RECOMMENDED that the following encoding rules be applied for the issued response</w:t>
      </w:r>
      <w:ins w:id="93" w:author="mbj" w:date="2013-10-18T18:21:00Z">
        <w:r>
          <w:rPr>
            <w:rFonts w:ascii="Verdana" w:hAnsi="Verdana"/>
            <w:color w:val="000000"/>
            <w:lang w:val="en"/>
          </w:rPr>
          <w:t xml:space="preserve"> from the Authorization Endpoint</w:t>
        </w:r>
      </w:ins>
      <w:r>
        <w:rPr>
          <w:rFonts w:ascii="Verdana" w:hAnsi="Verdana"/>
          <w:color w:val="000000"/>
          <w:lang w:val="en"/>
        </w:rPr>
        <w:t xml:space="preserve">. </w:t>
      </w:r>
    </w:p>
    <w:p w14:paraId="3C8DA46C" w14:textId="56A11806" w:rsidR="00000000" w:rsidRDefault="00003266">
      <w:pPr>
        <w:pStyle w:val="NormalWeb"/>
        <w:divId w:val="1163737478"/>
        <w:rPr>
          <w:rFonts w:ascii="Verdana" w:hAnsi="Verdana"/>
          <w:color w:val="000000"/>
          <w:lang w:val="en"/>
        </w:rPr>
      </w:pPr>
      <w:del w:id="94" w:author="mbj" w:date="2013-10-18T18:21:00Z">
        <w:r>
          <w:rPr>
            <w:rFonts w:ascii="Verdana" w:hAnsi="Verdana"/>
            <w:color w:val="000000"/>
            <w:lang w:val="en"/>
          </w:rPr>
          <w:delText xml:space="preserve">If, in a request, </w:delText>
        </w:r>
        <w:r>
          <w:rPr>
            <w:rStyle w:val="HTMLTypewriter"/>
            <w:lang w:val="en"/>
          </w:rPr>
          <w:delText>response_type</w:delText>
        </w:r>
        <w:r>
          <w:rPr>
            <w:rFonts w:ascii="Verdana" w:hAnsi="Verdana"/>
            <w:color w:val="000000"/>
            <w:lang w:val="en"/>
          </w:rPr>
          <w:delText xml:space="preserve"> includes only values that require the server to return data fully encoded within the </w:delText>
        </w:r>
      </w:del>
      <w:ins w:id="95" w:author="mbj" w:date="2013-10-18T18:21:00Z">
        <w:r>
          <w:rPr>
            <w:rFonts w:ascii="Verdana" w:hAnsi="Verdana"/>
            <w:color w:val="000000"/>
            <w:lang w:val="en"/>
          </w:rPr>
          <w:t>The all parameters returned from the Authorization Endpoint SHOULD use the same Respon</w:t>
        </w:r>
        <w:r>
          <w:rPr>
            <w:rFonts w:ascii="Verdana" w:hAnsi="Verdana"/>
            <w:color w:val="000000"/>
            <w:lang w:val="en"/>
          </w:rPr>
          <w:t>se Mode.</w:t>
        </w:r>
      </w:ins>
      <w:moveFromRangeStart w:id="96" w:author="mbj" w:date="2013-10-18T18:21:00Z" w:name="move369883832"/>
      <w:moveFrom w:id="97" w:author="mbj" w:date="2013-10-18T18:21:00Z">
        <w:r>
          <w:rPr>
            <w:rFonts w:ascii="Verdana" w:eastAsia="Times New Roman" w:hAnsi="Verdana"/>
            <w:color w:val="000000"/>
            <w:lang w:val="en"/>
          </w:rPr>
          <w:t>query</w:t>
        </w:r>
      </w:moveFrom>
      <w:moveFromRangeEnd w:id="96"/>
      <w:del w:id="98" w:author="mbj" w:date="2013-10-18T18:21:00Z">
        <w:r>
          <w:rPr>
            <w:rFonts w:ascii="Verdana" w:hAnsi="Verdana"/>
            <w:color w:val="000000"/>
            <w:lang w:val="en"/>
          </w:rPr>
          <w:delText xml:space="preserve"> string then the returned data in the response for this multiple-valued </w:delText>
        </w:r>
        <w:r>
          <w:rPr>
            <w:rStyle w:val="HTMLTypewriter"/>
            <w:lang w:val="en"/>
          </w:rPr>
          <w:delText>response_type</w:delText>
        </w:r>
        <w:r>
          <w:rPr>
            <w:rFonts w:ascii="Verdana" w:hAnsi="Verdana"/>
            <w:color w:val="000000"/>
            <w:lang w:val="en"/>
          </w:rPr>
          <w:delText xml:space="preserve"> MUS</w:delText>
        </w:r>
        <w:r>
          <w:rPr>
            <w:rFonts w:ascii="Verdana" w:hAnsi="Verdana"/>
            <w:color w:val="000000"/>
            <w:lang w:val="en"/>
          </w:rPr>
          <w:delText>T be fully encoded within the query string.</w:delText>
        </w:r>
      </w:del>
      <w:r>
        <w:rPr>
          <w:rFonts w:ascii="Verdana" w:hAnsi="Verdana"/>
          <w:color w:val="000000"/>
          <w:lang w:val="en"/>
        </w:rPr>
        <w:t xml:space="preserve"> This recommendation applies to both success and error responses. </w:t>
      </w:r>
    </w:p>
    <w:p w14:paraId="20E9A8D7" w14:textId="7D237578" w:rsidR="00000000" w:rsidRDefault="00003266">
      <w:pPr>
        <w:pStyle w:val="NormalWeb"/>
        <w:divId w:val="1163737478"/>
        <w:rPr>
          <w:ins w:id="99" w:author="mbj" w:date="2013-10-18T18:21:00Z"/>
          <w:rFonts w:ascii="Verdana" w:hAnsi="Verdana"/>
          <w:color w:val="000000"/>
          <w:lang w:val="en"/>
        </w:rPr>
      </w:pPr>
      <w:del w:id="100" w:author="mbj" w:date="2013-10-18T18:21:00Z">
        <w:r>
          <w:rPr>
            <w:rFonts w:ascii="Verdana" w:hAnsi="Verdana"/>
            <w:color w:val="000000"/>
            <w:lang w:val="en"/>
          </w:rPr>
          <w:delText xml:space="preserve">If, in a request, </w:delText>
        </w:r>
        <w:r>
          <w:rPr>
            <w:rStyle w:val="HTMLTypewriter"/>
            <w:lang w:val="en"/>
          </w:rPr>
          <w:delText>response_type</w:delText>
        </w:r>
        <w:r>
          <w:rPr>
            <w:rFonts w:ascii="Verdana" w:hAnsi="Verdana"/>
            <w:color w:val="000000"/>
            <w:lang w:val="en"/>
          </w:rPr>
          <w:delText xml:space="preserve"> includes any value that requires the server to return data fully encoded within the </w:delText>
        </w:r>
      </w:del>
      <w:ins w:id="101" w:author="mbj" w:date="2013-10-18T18:21:00Z">
        <w:r>
          <w:rPr>
            <w:rFonts w:ascii="Verdana" w:hAnsi="Verdana"/>
            <w:color w:val="000000"/>
            <w:lang w:val="en"/>
          </w:rPr>
          <w:t xml:space="preserve">Rationale: This significantly simplifies Client parameter processing. It also can have positive performance benefits, as described below. </w:t>
        </w:r>
      </w:ins>
    </w:p>
    <w:p w14:paraId="45AA6984" w14:textId="77777777" w:rsidR="00000000" w:rsidRDefault="00003266">
      <w:pPr>
        <w:pStyle w:val="NormalWeb"/>
        <w:divId w:val="1112214549"/>
        <w:rPr>
          <w:del w:id="102" w:author="mbj" w:date="2013-10-18T18:21:00Z"/>
          <w:rFonts w:ascii="Verdana" w:hAnsi="Verdana"/>
          <w:color w:val="000000"/>
          <w:lang w:val="en"/>
        </w:rPr>
      </w:pPr>
      <w:ins w:id="103" w:author="mbj" w:date="2013-10-18T18:21:00Z">
        <w:r>
          <w:rPr>
            <w:rFonts w:ascii="Verdana" w:hAnsi="Verdana"/>
            <w:color w:val="000000"/>
            <w:lang w:val="en"/>
          </w:rPr>
          <w:t>For instance, if a response includes</w:t>
        </w:r>
      </w:ins>
      <w:moveFromRangeStart w:id="104" w:author="mbj" w:date="2013-10-18T18:21:00Z" w:name="move369883833"/>
      <w:moveFrom w:id="105" w:author="mbj" w:date="2013-10-18T18:21:00Z">
        <w:r>
          <w:rPr>
            <w:rFonts w:ascii="Verdana" w:eastAsia="Times New Roman" w:hAnsi="Verdana"/>
            <w:color w:val="000000"/>
            <w:lang w:val="en"/>
          </w:rPr>
          <w:t>fragmen</w:t>
        </w:r>
        <w:r>
          <w:rPr>
            <w:rFonts w:ascii="Verdana" w:eastAsia="Times New Roman" w:hAnsi="Verdana"/>
            <w:color w:val="000000"/>
            <w:lang w:val="en"/>
          </w:rPr>
          <w:t>t</w:t>
        </w:r>
      </w:moveFrom>
      <w:moveFromRangeEnd w:id="104"/>
      <w:del w:id="106" w:author="mbj" w:date="2013-10-18T18:21:00Z">
        <w:r>
          <w:rPr>
            <w:rFonts w:ascii="Verdana" w:hAnsi="Verdana"/>
            <w:color w:val="000000"/>
            <w:lang w:val="en"/>
          </w:rPr>
          <w:delText xml:space="preserve"> then the returned dat</w:delText>
        </w:r>
        <w:r>
          <w:rPr>
            <w:rFonts w:ascii="Verdana" w:hAnsi="Verdana"/>
            <w:color w:val="000000"/>
            <w:lang w:val="en"/>
          </w:rPr>
          <w:delText xml:space="preserve">a in the response for this multiple-valued </w:delText>
        </w:r>
        <w:r>
          <w:rPr>
            <w:rStyle w:val="HTMLTypewriter"/>
            <w:lang w:val="en"/>
          </w:rPr>
          <w:delText>response_type</w:delText>
        </w:r>
        <w:r>
          <w:rPr>
            <w:rFonts w:ascii="Verdana" w:hAnsi="Verdana"/>
            <w:color w:val="000000"/>
            <w:lang w:val="en"/>
          </w:rPr>
          <w:delText xml:space="preserve"> MUST be fully encoded within the fragment. This recommendation applies to both success and error responses. </w:delText>
        </w:r>
      </w:del>
    </w:p>
    <w:p w14:paraId="3EFEFF45" w14:textId="359ED4CE" w:rsidR="00000000" w:rsidRDefault="00003266">
      <w:pPr>
        <w:pStyle w:val="NormalWeb"/>
        <w:divId w:val="1163737478"/>
        <w:rPr>
          <w:rFonts w:ascii="Verdana" w:hAnsi="Verdana"/>
          <w:color w:val="000000"/>
          <w:lang w:val="en"/>
        </w:rPr>
      </w:pPr>
      <w:del w:id="107" w:author="mbj" w:date="2013-10-18T18:21:00Z">
        <w:r>
          <w:rPr>
            <w:rFonts w:ascii="Verdana" w:hAnsi="Verdana"/>
            <w:color w:val="000000"/>
            <w:lang w:val="en"/>
          </w:rPr>
          <w:delText xml:space="preserve">Rationale: Whenever </w:delText>
        </w:r>
        <w:r>
          <w:rPr>
            <w:rStyle w:val="HTMLTypewriter"/>
            <w:lang w:val="en"/>
          </w:rPr>
          <w:delText>response_type</w:delText>
        </w:r>
        <w:r>
          <w:rPr>
            <w:rFonts w:ascii="Verdana" w:hAnsi="Verdana"/>
            <w:color w:val="000000"/>
            <w:lang w:val="en"/>
          </w:rPr>
          <w:delText xml:space="preserve"> values include</w:delText>
        </w:r>
      </w:del>
      <w:r>
        <w:rPr>
          <w:rFonts w:ascii="Verdana" w:hAnsi="Verdana"/>
          <w:color w:val="000000"/>
          <w:lang w:val="en"/>
        </w:rPr>
        <w:t xml:space="preserve"> </w:t>
      </w:r>
      <w:proofErr w:type="gramStart"/>
      <w:r>
        <w:rPr>
          <w:rFonts w:ascii="Verdana" w:hAnsi="Verdana"/>
          <w:color w:val="000000"/>
          <w:lang w:val="en"/>
        </w:rPr>
        <w:t>fragm</w:t>
      </w:r>
      <w:r>
        <w:rPr>
          <w:rFonts w:ascii="Verdana" w:hAnsi="Verdana"/>
          <w:color w:val="000000"/>
          <w:lang w:val="en"/>
        </w:rPr>
        <w:t>ent</w:t>
      </w:r>
      <w:proofErr w:type="gramEnd"/>
      <w:r>
        <w:rPr>
          <w:rFonts w:ascii="Verdana" w:hAnsi="Verdana"/>
          <w:color w:val="000000"/>
          <w:lang w:val="en"/>
        </w:rPr>
        <w:t xml:space="preserve"> encoded parts, a User-Agent Client component must be involved to complete processing of the response. If a new query parameter is added to the Client URI, it will cause the User-Agent to re-fetch the Client URI, causing discontinuity of operation of th</w:t>
      </w:r>
      <w:r>
        <w:rPr>
          <w:rFonts w:ascii="Verdana" w:hAnsi="Verdana"/>
          <w:color w:val="000000"/>
          <w:lang w:val="en"/>
        </w:rPr>
        <w:t>e User-Agent based Client components. If only fragment encoding is used, the User-Agent will simply reactivate the Client component, which can then process the fragment and also convey any parameters to a Client host as necessary, e.g., via XmlHttpRequest.</w:t>
      </w:r>
      <w:r>
        <w:rPr>
          <w:rFonts w:ascii="Verdana" w:hAnsi="Verdana"/>
          <w:color w:val="000000"/>
          <w:lang w:val="en"/>
        </w:rPr>
        <w:t xml:space="preserve"> Therefore, full fragment encoding always results in lower latency for response processing. </w:t>
      </w:r>
    </w:p>
    <w:p w14:paraId="33A54B7C" w14:textId="77777777" w:rsidR="00000000" w:rsidRDefault="00003266">
      <w:pPr>
        <w:pStyle w:val="NormalWeb"/>
        <w:divId w:val="1112214549"/>
        <w:rPr>
          <w:del w:id="108" w:author="mbj" w:date="2013-10-18T18:21:00Z"/>
          <w:rFonts w:ascii="Verdana" w:hAnsi="Verdana"/>
          <w:color w:val="000000"/>
          <w:lang w:val="en"/>
        </w:rPr>
      </w:pPr>
      <w:bookmarkStart w:id="109" w:name="id_token"/>
      <w:bookmarkEnd w:id="109"/>
      <w:del w:id="110" w:author="mbj" w:date="2013-10-18T18:21:00Z">
        <w:r>
          <w:rPr>
            <w:rFonts w:ascii="Verdana" w:hAnsi="Verdana"/>
            <w:color w:val="000000"/>
            <w:lang w:val="en"/>
          </w:rPr>
          <w:delText>Furthermore, there are security implications to encoding values in the query string.</w:delText>
        </w:r>
      </w:del>
      <w:moveFromRangeStart w:id="111" w:author="mbj" w:date="2013-10-18T18:21:00Z" w:name="move369883834"/>
      <w:moveFrom w:id="112" w:author="mbj" w:date="2013-10-18T18:21:00Z">
        <w:r>
          <w:rPr>
            <w:rFonts w:ascii="Verdana" w:hAnsi="Verdana"/>
            <w:color w:val="000000"/>
            <w:lang w:val="en"/>
          </w:rPr>
          <w:t xml:space="preserve"> The HTTP Referer header includes query parameters, and so any values encoded in query parameters will leak to third parties. Thus, while it is safe to encode an Authorization </w:t>
        </w:r>
        <w:r>
          <w:rPr>
            <w:rFonts w:ascii="Verdana" w:hAnsi="Verdana"/>
            <w:color w:val="000000"/>
            <w:lang w:val="en"/>
          </w:rPr>
          <w:t xml:space="preserve">Code as a query parameter when using a Confidential Client (because it can't be used without the Client Secret, which third parties won't have), more sensitive information such as Access Tokens and ID Tokens MUST NOT be encoded in the query string. </w:t>
        </w:r>
      </w:moveFrom>
      <w:moveFromRangeEnd w:id="111"/>
    </w:p>
    <w:p w14:paraId="674D9981" w14:textId="77777777" w:rsidR="00000000" w:rsidRDefault="00003266">
      <w:pPr>
        <w:pStyle w:val="NormalWeb"/>
        <w:divId w:val="1112214549"/>
        <w:rPr>
          <w:del w:id="113" w:author="mbj" w:date="2013-10-18T18:21:00Z"/>
          <w:rFonts w:ascii="Verdana" w:hAnsi="Verdana"/>
          <w:color w:val="000000"/>
          <w:lang w:val="en"/>
        </w:rPr>
      </w:pPr>
      <w:del w:id="114" w:author="mbj" w:date="2013-10-18T18:21:00Z">
        <w:r>
          <w:rPr>
            <w:rFonts w:ascii="Verdana" w:hAnsi="Verdana"/>
            <w:color w:val="000000"/>
            <w:lang w:val="en"/>
          </w:rPr>
          <w:delText>This specification uses "SHOULD" rather than "MUST" when specifying the use of fragment encoding to leave open the possibility of using ot</w:delText>
        </w:r>
        <w:r>
          <w:rPr>
            <w:rFonts w:ascii="Verdana" w:hAnsi="Verdana"/>
            <w:color w:val="000000"/>
            <w:lang w:val="en"/>
          </w:rPr>
          <w:delText xml:space="preserve">her safe parameter transmission mechanisms in the future, such as postMessage. These "SHOULDs" MUST NOT be interpreted as permitting query encoding. </w:delText>
        </w:r>
      </w:del>
    </w:p>
    <w:p w14:paraId="5793D8A0" w14:textId="7E26DAD0" w:rsidR="00000000" w:rsidRDefault="00003266">
      <w:pPr>
        <w:spacing w:before="0" w:beforeAutospacing="0" w:after="0" w:afterAutospacing="0"/>
        <w:divId w:val="1163737478"/>
        <w:rPr>
          <w:rFonts w:ascii="Verdana" w:eastAsia="Times New Roman" w:hAnsi="Verdana"/>
          <w:color w:val="000000"/>
          <w:lang w:val="en"/>
        </w:rPr>
      </w:pPr>
    </w:p>
    <w:p w14:paraId="5DEA54CE" w14:textId="77777777" w:rsidR="00000000" w:rsidRDefault="00003266">
      <w:pPr>
        <w:spacing w:before="0" w:beforeAutospacing="0" w:after="0" w:afterAutospacing="0"/>
        <w:divId w:val="1163737478"/>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19D5BE7" w14:textId="77777777">
        <w:trPr>
          <w:divId w:val="1163737478"/>
          <w:trHeight w:val="225"/>
          <w:tblCellSpacing w:w="15" w:type="dxa"/>
        </w:trPr>
        <w:tc>
          <w:tcPr>
            <w:tcW w:w="450" w:type="dxa"/>
            <w:shd w:val="clear" w:color="auto" w:fill="990000"/>
            <w:vAlign w:val="center"/>
            <w:hideMark/>
          </w:tcPr>
          <w:p w14:paraId="01C44525" w14:textId="77777777" w:rsidR="00000000" w:rsidRDefault="00003266">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CDBA75A" w14:textId="77777777" w:rsidR="00000000" w:rsidRDefault="00003266">
      <w:pPr>
        <w:pStyle w:val="Heading3"/>
        <w:divId w:val="1163737478"/>
        <w:rPr>
          <w:rFonts w:eastAsia="Times New Roman"/>
          <w:lang w:val="en"/>
        </w:rPr>
      </w:pPr>
      <w:bookmarkStart w:id="115" w:name="rfc.section.3"/>
      <w:bookmarkEnd w:id="115"/>
      <w:r>
        <w:rPr>
          <w:rFonts w:eastAsia="Times New Roman"/>
          <w:lang w:val="en"/>
        </w:rPr>
        <w:t>3.  ID Token Response Type</w:t>
      </w:r>
    </w:p>
    <w:p w14:paraId="41B010E5" w14:textId="77777777" w:rsidR="00000000" w:rsidRDefault="00003266">
      <w:pPr>
        <w:pStyle w:val="NormalWeb"/>
        <w:divId w:val="1163737478"/>
        <w:rPr>
          <w:rFonts w:ascii="Verdana" w:hAnsi="Verdana"/>
          <w:color w:val="000000"/>
          <w:lang w:val="en"/>
        </w:rPr>
      </w:pPr>
      <w:r>
        <w:rPr>
          <w:rFonts w:ascii="Verdana" w:hAnsi="Verdana"/>
          <w:color w:val="000000"/>
          <w:lang w:val="en"/>
        </w:rPr>
        <w:t xml:space="preserve">This section registers a new response type, the </w:t>
      </w:r>
      <w:r>
        <w:rPr>
          <w:rStyle w:val="HTMLTypewriter"/>
          <w:lang w:val="en"/>
        </w:rPr>
        <w:t>id_token</w:t>
      </w:r>
      <w:r>
        <w:rPr>
          <w:rFonts w:ascii="Verdana" w:hAnsi="Verdana"/>
          <w:color w:val="000000"/>
          <w:lang w:val="en"/>
        </w:rPr>
        <w:t xml:space="preserve">, in accordance with the stipulations in the OAuth 2.0 specification, Section 8.4. The intended purpose of the </w:t>
      </w:r>
      <w:r>
        <w:rPr>
          <w:rStyle w:val="HTMLTypewriter"/>
          <w:lang w:val="en"/>
        </w:rPr>
        <w:t>id_token</w:t>
      </w:r>
      <w:r>
        <w:rPr>
          <w:rFonts w:ascii="Verdana" w:hAnsi="Verdana"/>
          <w:color w:val="000000"/>
          <w:lang w:val="en"/>
        </w:rPr>
        <w:t xml:space="preserve"> is that it MUST provide an assertion of the identity of the Resource Owner as understood by the server. The assertion MUST specify a targeted audience, e.g. the requesting Client. However, the specific semantics of the assertion and how it can be </w:t>
      </w:r>
      <w:r>
        <w:rPr>
          <w:rFonts w:ascii="Verdana" w:hAnsi="Verdana"/>
          <w:color w:val="000000"/>
          <w:lang w:val="en"/>
        </w:rPr>
        <w:t xml:space="preserve">validated are not specified in this document. </w:t>
      </w:r>
    </w:p>
    <w:p w14:paraId="1A84FBEF" w14:textId="77777777" w:rsidR="00000000" w:rsidRDefault="00003266" w:rsidP="00003266">
      <w:pPr>
        <w:spacing w:beforeAutospacing="0" w:after="0" w:afterAutospacing="0"/>
        <w:ind w:left="1200" w:right="1200"/>
        <w:divId w:val="828056688"/>
        <w:rPr>
          <w:rFonts w:ascii="Verdana" w:eastAsia="Times New Roman" w:hAnsi="Verdana"/>
          <w:color w:val="000000"/>
          <w:lang w:val="en"/>
        </w:rPr>
      </w:pPr>
      <w:r>
        <w:rPr>
          <w:rFonts w:ascii="Verdana" w:eastAsia="Times New Roman" w:hAnsi="Verdana"/>
          <w:color w:val="000000"/>
          <w:lang w:val="en"/>
        </w:rPr>
        <w:t>id_token</w:t>
      </w:r>
    </w:p>
    <w:p w14:paraId="7AC1B206" w14:textId="54972945" w:rsidR="00000000" w:rsidRDefault="00003266" w:rsidP="00003266">
      <w:pPr>
        <w:spacing w:before="0" w:beforeAutospacing="0" w:afterAutospacing="0"/>
        <w:ind w:left="1920" w:right="1200"/>
        <w:divId w:val="828056688"/>
        <w:rPr>
          <w:rFonts w:ascii="Verdana" w:eastAsia="Times New Roman" w:hAnsi="Verdana"/>
          <w:color w:val="000000"/>
          <w:lang w:val="en"/>
        </w:rPr>
      </w:pPr>
      <w:r>
        <w:rPr>
          <w:rFonts w:ascii="Verdana" w:eastAsia="Times New Roman" w:hAnsi="Verdana"/>
          <w:color w:val="000000"/>
          <w:lang w:val="en"/>
        </w:rPr>
        <w:t xml:space="preserve">When supplied as the </w:t>
      </w:r>
      <w:r>
        <w:rPr>
          <w:rStyle w:val="HTMLTypewriter"/>
          <w:lang w:val="en"/>
        </w:rPr>
        <w:t>response_type</w:t>
      </w:r>
      <w:r>
        <w:rPr>
          <w:rFonts w:ascii="Verdana" w:eastAsia="Times New Roman" w:hAnsi="Verdana"/>
          <w:color w:val="000000"/>
          <w:lang w:val="en"/>
        </w:rPr>
        <w:t xml:space="preserve"> parameter in an OAuth 2.0 Authorization Request, a successful response MUST include the parameter </w:t>
      </w:r>
      <w:r>
        <w:rPr>
          <w:rStyle w:val="HTMLTypewriter"/>
          <w:lang w:val="en"/>
        </w:rPr>
        <w:t>id_token</w:t>
      </w:r>
      <w:del w:id="116" w:author="mbj" w:date="2013-10-18T18:21:00Z">
        <w:r>
          <w:rPr>
            <w:rFonts w:ascii="Verdana" w:eastAsia="Times New Roman" w:hAnsi="Verdana"/>
            <w:color w:val="000000"/>
            <w:lang w:val="en"/>
          </w:rPr>
          <w:delText>, which SHOULD be encoded in the fragment of the response URI.</w:delText>
        </w:r>
      </w:del>
      <w:ins w:id="117" w:author="mbj" w:date="2013-10-18T18:21:00Z">
        <w:r>
          <w:rPr>
            <w:rFonts w:ascii="Verdana" w:eastAsia="Times New Roman" w:hAnsi="Verdana"/>
            <w:color w:val="000000"/>
            <w:lang w:val="en"/>
          </w:rPr>
          <w:t>.</w:t>
        </w:r>
      </w:ins>
      <w:r>
        <w:rPr>
          <w:rFonts w:ascii="Verdana" w:eastAsia="Times New Roman" w:hAnsi="Verdana"/>
          <w:color w:val="000000"/>
          <w:lang w:val="en"/>
        </w:rPr>
        <w:t xml:space="preserve"> The Authorization Server SHOULD NOT </w:t>
      </w:r>
      <w:proofErr w:type="gramStart"/>
      <w:r>
        <w:rPr>
          <w:rFonts w:ascii="Verdana" w:eastAsia="Times New Roman" w:hAnsi="Verdana"/>
          <w:color w:val="000000"/>
          <w:lang w:val="en"/>
        </w:rPr>
        <w:t>return</w:t>
      </w:r>
      <w:proofErr w:type="gramEnd"/>
      <w:r>
        <w:rPr>
          <w:rFonts w:ascii="Verdana" w:eastAsia="Times New Roman" w:hAnsi="Verdana"/>
          <w:color w:val="000000"/>
          <w:lang w:val="en"/>
        </w:rPr>
        <w:t xml:space="preserve"> an OAuth 2.0 </w:t>
      </w:r>
      <w:r>
        <w:rPr>
          <w:rFonts w:ascii="Verdana" w:eastAsia="Times New Roman" w:hAnsi="Verdana"/>
          <w:color w:val="000000"/>
          <w:lang w:val="en"/>
        </w:rPr>
        <w:t xml:space="preserve">Authorization Code, Access Token, or Access Token Type in a successful response to the grant request. If a </w:t>
      </w:r>
      <w:r>
        <w:rPr>
          <w:rStyle w:val="HTMLTypewriter"/>
          <w:lang w:val="en"/>
        </w:rPr>
        <w:t>redirect_uri</w:t>
      </w:r>
      <w:r>
        <w:rPr>
          <w:rFonts w:ascii="Verdana" w:eastAsia="Times New Roman" w:hAnsi="Verdana"/>
          <w:color w:val="000000"/>
          <w:lang w:val="en"/>
        </w:rPr>
        <w:t xml:space="preserve"> is supplied, the User-Agent SHOULD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redirected there after granting or denying access. The request MAY include a </w:t>
      </w:r>
      <w:r>
        <w:rPr>
          <w:rStyle w:val="HTMLTypewriter"/>
          <w:lang w:val="en"/>
        </w:rPr>
        <w:t>state</w:t>
      </w:r>
      <w:r>
        <w:rPr>
          <w:rFonts w:ascii="Verdana" w:eastAsia="Times New Roman" w:hAnsi="Verdana"/>
          <w:color w:val="000000"/>
          <w:lang w:val="en"/>
        </w:rPr>
        <w:t xml:space="preserve"> parameter, and </w:t>
      </w:r>
      <w:r>
        <w:rPr>
          <w:rFonts w:ascii="Verdana" w:eastAsia="Times New Roman" w:hAnsi="Verdana"/>
          <w:color w:val="000000"/>
          <w:lang w:val="en"/>
        </w:rPr>
        <w:t xml:space="preserve">if so, the server MUST echo its value </w:t>
      </w:r>
      <w:del w:id="118" w:author="mbj" w:date="2013-10-18T18:21:00Z">
        <w:r>
          <w:rPr>
            <w:rFonts w:ascii="Verdana" w:eastAsia="Times New Roman" w:hAnsi="Verdana"/>
            <w:color w:val="000000"/>
            <w:lang w:val="en"/>
          </w:rPr>
          <w:delText xml:space="preserve">by adding it to the </w:delText>
        </w:r>
        <w:r>
          <w:rPr>
            <w:rStyle w:val="HTMLTypewriter"/>
            <w:lang w:val="en"/>
          </w:rPr>
          <w:delText>redirect_uri</w:delText>
        </w:r>
      </w:del>
      <w:ins w:id="119" w:author="mbj" w:date="2013-10-18T18:21:00Z">
        <w:r>
          <w:rPr>
            <w:rFonts w:ascii="Verdana" w:eastAsia="Times New Roman" w:hAnsi="Verdana"/>
            <w:color w:val="000000"/>
            <w:lang w:val="en"/>
          </w:rPr>
          <w:t>as a response parameter</w:t>
        </w:r>
      </w:ins>
      <w:r>
        <w:rPr>
          <w:rFonts w:ascii="Verdana" w:eastAsia="Times New Roman" w:hAnsi="Verdana"/>
          <w:color w:val="000000"/>
          <w:lang w:val="en"/>
        </w:rPr>
        <w:t xml:space="preserve"> when issuing either a successful response or an error response. </w:t>
      </w:r>
      <w:del w:id="120" w:author="mbj" w:date="2013-10-18T18:21:00Z">
        <w:r>
          <w:rPr>
            <w:rFonts w:ascii="Verdana" w:eastAsia="Times New Roman" w:hAnsi="Verdana"/>
            <w:color w:val="000000"/>
            <w:lang w:val="en"/>
          </w:rPr>
          <w:delText xml:space="preserve">Any parameters added to the </w:delText>
        </w:r>
        <w:r>
          <w:rPr>
            <w:rStyle w:val="HTMLTypewriter"/>
            <w:lang w:val="en"/>
          </w:rPr>
          <w:delText>redirect_uri</w:delText>
        </w:r>
        <w:r>
          <w:rPr>
            <w:rFonts w:ascii="Verdana" w:eastAsia="Times New Roman" w:hAnsi="Verdana"/>
            <w:color w:val="000000"/>
            <w:lang w:val="en"/>
          </w:rPr>
          <w:delText xml:space="preserve"> SHOULD be </w:delText>
        </w:r>
      </w:del>
      <w:ins w:id="121" w:author="mbj" w:date="2013-10-18T18:21:00Z">
        <w:r>
          <w:rPr>
            <w:rFonts w:ascii="Verdana" w:eastAsia="Times New Roman" w:hAnsi="Verdana"/>
            <w:color w:val="000000"/>
            <w:lang w:val="en"/>
          </w:rPr>
          <w:t xml:space="preserve">The default Response Mode for this Response Type is the </w:t>
        </w:r>
      </w:ins>
      <w:r>
        <w:rPr>
          <w:rFonts w:ascii="Verdana" w:eastAsia="Times New Roman" w:hAnsi="Verdana"/>
          <w:color w:val="000000"/>
          <w:lang w:val="en"/>
        </w:rPr>
        <w:t xml:space="preserve">fragment </w:t>
      </w:r>
      <w:del w:id="122" w:author="mbj" w:date="2013-10-18T18:21:00Z">
        <w:r>
          <w:rPr>
            <w:rFonts w:ascii="Verdana" w:eastAsia="Times New Roman" w:hAnsi="Verdana"/>
            <w:color w:val="000000"/>
            <w:lang w:val="en"/>
          </w:rPr>
          <w:delText>encoded</w:delText>
        </w:r>
      </w:del>
      <w:ins w:id="123" w:author="mbj" w:date="2013-10-18T18:21:00Z">
        <w:r>
          <w:rPr>
            <w:rFonts w:ascii="Verdana" w:eastAsia="Times New Roman" w:hAnsi="Verdana"/>
            <w:color w:val="000000"/>
            <w:lang w:val="en"/>
          </w:rPr>
          <w:t>encoding</w:t>
        </w:r>
      </w:ins>
      <w:r>
        <w:rPr>
          <w:rFonts w:ascii="Verdana" w:eastAsia="Times New Roman" w:hAnsi="Verdana"/>
          <w:color w:val="000000"/>
          <w:lang w:val="en"/>
        </w:rPr>
        <w:t xml:space="preserve"> and </w:t>
      </w:r>
      <w:ins w:id="124" w:author="mbj" w:date="2013-10-18T18:21:00Z">
        <w:r>
          <w:rPr>
            <w:rFonts w:ascii="Verdana" w:eastAsia="Times New Roman" w:hAnsi="Verdana"/>
            <w:color w:val="000000"/>
            <w:lang w:val="en"/>
          </w:rPr>
          <w:t xml:space="preserve">the query encoding </w:t>
        </w:r>
      </w:ins>
      <w:r>
        <w:rPr>
          <w:rFonts w:ascii="Verdana" w:eastAsia="Times New Roman" w:hAnsi="Verdana"/>
          <w:color w:val="000000"/>
          <w:lang w:val="en"/>
        </w:rPr>
        <w:t xml:space="preserve">MUST NOT be </w:t>
      </w:r>
      <w:del w:id="125" w:author="mbj" w:date="2013-10-18T18:21:00Z">
        <w:r>
          <w:rPr>
            <w:rFonts w:ascii="Verdana" w:eastAsia="Times New Roman" w:hAnsi="Verdana"/>
            <w:color w:val="000000"/>
            <w:lang w:val="en"/>
          </w:rPr>
          <w:delText>query encoded. This applies to both</w:delText>
        </w:r>
      </w:del>
      <w:ins w:id="126" w:author="mbj" w:date="2013-10-18T18:21:00Z">
        <w:r>
          <w:rPr>
            <w:rFonts w:ascii="Verdana" w:eastAsia="Times New Roman" w:hAnsi="Verdana"/>
            <w:color w:val="000000"/>
            <w:lang w:val="en"/>
          </w:rPr>
          <w:t>used. Both</w:t>
        </w:r>
      </w:ins>
      <w:r>
        <w:rPr>
          <w:rFonts w:ascii="Verdana" w:eastAsia="Times New Roman" w:hAnsi="Verdana"/>
          <w:color w:val="000000"/>
          <w:lang w:val="en"/>
        </w:rPr>
        <w:t xml:space="preserve"> successful</w:t>
      </w:r>
      <w:r>
        <w:rPr>
          <w:rFonts w:ascii="Verdana" w:eastAsia="Times New Roman" w:hAnsi="Verdana"/>
          <w:color w:val="000000"/>
          <w:lang w:val="en"/>
        </w:rPr>
        <w:t xml:space="preserve"> </w:t>
      </w:r>
      <w:del w:id="127" w:author="mbj" w:date="2013-10-18T18:21:00Z">
        <w:r>
          <w:rPr>
            <w:rFonts w:ascii="Verdana" w:eastAsia="Times New Roman" w:hAnsi="Verdana"/>
            <w:color w:val="000000"/>
            <w:lang w:val="en"/>
          </w:rPr>
          <w:delText xml:space="preserve">responses </w:delText>
        </w:r>
      </w:del>
      <w:r>
        <w:rPr>
          <w:rFonts w:ascii="Verdana" w:eastAsia="Times New Roman" w:hAnsi="Verdana"/>
          <w:color w:val="000000"/>
          <w:lang w:val="en"/>
        </w:rPr>
        <w:t>and error responses</w:t>
      </w:r>
      <w:ins w:id="128" w:author="mbj" w:date="2013-10-18T18:21:00Z">
        <w:r>
          <w:rPr>
            <w:rFonts w:ascii="Verdana" w:eastAsia="Times New Roman" w:hAnsi="Verdana"/>
            <w:color w:val="000000"/>
            <w:lang w:val="en"/>
          </w:rPr>
          <w:t xml:space="preserve"> SHOULD be returned using the supplied Response Mode, or if none is supplied, using the default Response Mode</w:t>
        </w:r>
      </w:ins>
      <w:r>
        <w:rPr>
          <w:rFonts w:ascii="Verdana" w:eastAsia="Times New Roman" w:hAnsi="Verdana"/>
          <w:color w:val="000000"/>
          <w:lang w:val="en"/>
        </w:rPr>
        <w:t xml:space="preserve">. </w:t>
      </w:r>
    </w:p>
    <w:p w14:paraId="73D784D7" w14:textId="77777777" w:rsidR="00000000" w:rsidRDefault="00003266">
      <w:pPr>
        <w:pStyle w:val="NormalWeb"/>
        <w:divId w:val="1163737478"/>
        <w:rPr>
          <w:rFonts w:ascii="Verdana" w:hAnsi="Verdana"/>
          <w:color w:val="000000"/>
          <w:lang w:val="en"/>
        </w:rPr>
      </w:pPr>
      <w:r>
        <w:rPr>
          <w:rFonts w:ascii="Verdana" w:hAnsi="Verdana"/>
          <w:color w:val="000000"/>
          <w:lang w:val="en"/>
        </w:rPr>
        <w:t xml:space="preserve">Returning the </w:t>
      </w:r>
      <w:r>
        <w:rPr>
          <w:rStyle w:val="HTMLTypewriter"/>
          <w:lang w:val="en"/>
        </w:rPr>
        <w:t>id_token</w:t>
      </w:r>
      <w:r>
        <w:rPr>
          <w:rFonts w:ascii="Verdana" w:hAnsi="Verdana"/>
          <w:color w:val="000000"/>
          <w:lang w:val="en"/>
        </w:rPr>
        <w:t xml:space="preserve"> in a fragment reduces the likelihood that the </w:t>
      </w:r>
      <w:r>
        <w:rPr>
          <w:rStyle w:val="HTMLTypewriter"/>
          <w:lang w:val="en"/>
        </w:rPr>
        <w:t>id_token</w:t>
      </w:r>
      <w:r>
        <w:rPr>
          <w:rFonts w:ascii="Verdana" w:hAnsi="Verdana"/>
          <w:color w:val="000000"/>
          <w:lang w:val="en"/>
        </w:rPr>
        <w:t xml:space="preserve"> leaks during transport and mitigates the assoc</w:t>
      </w:r>
      <w:r>
        <w:rPr>
          <w:rFonts w:ascii="Verdana" w:hAnsi="Verdana"/>
          <w:color w:val="000000"/>
          <w:lang w:val="en"/>
        </w:rPr>
        <w:t xml:space="preserve">iated risks to the privacy of the user (Resource Owner). </w:t>
      </w:r>
    </w:p>
    <w:p w14:paraId="2E102544" w14:textId="77777777" w:rsidR="00000000" w:rsidRDefault="00003266">
      <w:pPr>
        <w:spacing w:before="0" w:beforeAutospacing="0" w:after="0" w:afterAutospacing="0"/>
        <w:divId w:val="1163737478"/>
        <w:rPr>
          <w:rFonts w:ascii="Verdana" w:eastAsia="Times New Roman" w:hAnsi="Verdana"/>
          <w:color w:val="000000"/>
          <w:lang w:val="en"/>
        </w:rPr>
      </w:pPr>
      <w:bookmarkStart w:id="129" w:name="none"/>
      <w:bookmarkEnd w:id="129"/>
    </w:p>
    <w:p w14:paraId="3C72709A" w14:textId="77777777" w:rsidR="00000000" w:rsidRDefault="00003266">
      <w:pPr>
        <w:spacing w:before="0" w:beforeAutospacing="0" w:after="0" w:afterAutospacing="0"/>
        <w:divId w:val="1163737478"/>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079C7F9" w14:textId="77777777">
        <w:trPr>
          <w:divId w:val="1163737478"/>
          <w:trHeight w:val="225"/>
          <w:tblCellSpacing w:w="15" w:type="dxa"/>
        </w:trPr>
        <w:tc>
          <w:tcPr>
            <w:tcW w:w="450" w:type="dxa"/>
            <w:shd w:val="clear" w:color="auto" w:fill="990000"/>
            <w:vAlign w:val="center"/>
            <w:hideMark/>
          </w:tcPr>
          <w:p w14:paraId="0D56A80E" w14:textId="77777777" w:rsidR="00000000" w:rsidRDefault="00003266">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AF97FB5" w14:textId="77777777" w:rsidR="00000000" w:rsidRDefault="00003266">
      <w:pPr>
        <w:pStyle w:val="Heading3"/>
        <w:divId w:val="1163737478"/>
        <w:rPr>
          <w:rFonts w:eastAsia="Times New Roman"/>
          <w:lang w:val="en"/>
        </w:rPr>
      </w:pPr>
      <w:bookmarkStart w:id="130" w:name="rfc.section.4"/>
      <w:bookmarkEnd w:id="130"/>
      <w:r>
        <w:rPr>
          <w:rFonts w:eastAsia="Times New Roman"/>
          <w:lang w:val="en"/>
        </w:rPr>
        <w:t>4.  None Response Type</w:t>
      </w:r>
    </w:p>
    <w:p w14:paraId="00A5444F" w14:textId="77777777" w:rsidR="00000000" w:rsidRDefault="00003266">
      <w:pPr>
        <w:pStyle w:val="NormalWeb"/>
        <w:divId w:val="1163737478"/>
        <w:rPr>
          <w:rFonts w:ascii="Verdana" w:hAnsi="Verdana"/>
          <w:color w:val="000000"/>
          <w:lang w:val="en"/>
        </w:rPr>
      </w:pPr>
      <w:r>
        <w:rPr>
          <w:rFonts w:ascii="Verdana" w:hAnsi="Verdana"/>
          <w:color w:val="000000"/>
          <w:lang w:val="en"/>
        </w:rPr>
        <w:t xml:space="preserve">This section registers the response type </w:t>
      </w:r>
      <w:r>
        <w:rPr>
          <w:rStyle w:val="HTMLTypewriter"/>
          <w:lang w:val="en"/>
        </w:rPr>
        <w:t>none</w:t>
      </w:r>
      <w:r>
        <w:rPr>
          <w:rFonts w:ascii="Verdana" w:hAnsi="Verdana"/>
          <w:color w:val="000000"/>
          <w:lang w:val="en"/>
        </w:rPr>
        <w:t xml:space="preserve">, in accordance with the stipulations in the OAuth 2.0 specification, Section 8.4. The intended purpose is to enable </w:t>
      </w:r>
      <w:r>
        <w:rPr>
          <w:rFonts w:ascii="Verdana" w:hAnsi="Verdana"/>
          <w:color w:val="000000"/>
          <w:lang w:val="en"/>
        </w:rPr>
        <w:t>use cases where a party requests the server to register a grant of access to a Protected Resource on behalf of a Client but requires no access credentials to be returned to the Client at that time. The means by which the Client eventually obtains the acces</w:t>
      </w:r>
      <w:r>
        <w:rPr>
          <w:rFonts w:ascii="Verdana" w:hAnsi="Verdana"/>
          <w:color w:val="000000"/>
          <w:lang w:val="en"/>
        </w:rPr>
        <w:t xml:space="preserve">s credentials is left unspecified here. </w:t>
      </w:r>
    </w:p>
    <w:p w14:paraId="5F3A406C" w14:textId="77777777" w:rsidR="00000000" w:rsidRDefault="00003266">
      <w:pPr>
        <w:pStyle w:val="NormalWeb"/>
        <w:divId w:val="1163737478"/>
        <w:rPr>
          <w:rFonts w:ascii="Verdana" w:hAnsi="Verdana"/>
          <w:color w:val="000000"/>
          <w:lang w:val="en"/>
        </w:rPr>
      </w:pPr>
      <w:r>
        <w:rPr>
          <w:rFonts w:ascii="Verdana" w:hAnsi="Verdana"/>
          <w:color w:val="000000"/>
          <w:lang w:val="en"/>
        </w:rPr>
        <w:t>One scenario is where a user wishes to purchase an application from a market, and desires to authorize application installation and grant the application access to Protected Resources in a single step. However, sinc</w:t>
      </w:r>
      <w:r>
        <w:rPr>
          <w:rFonts w:ascii="Verdana" w:hAnsi="Verdana"/>
          <w:color w:val="000000"/>
          <w:lang w:val="en"/>
        </w:rPr>
        <w:t xml:space="preserve">e the user is not presently interacting with the (not yet active) application, it is not appropriate to return access credentials simultaneously in the authorization step. </w:t>
      </w:r>
    </w:p>
    <w:p w14:paraId="58C65224" w14:textId="77777777" w:rsidR="00000000" w:rsidRDefault="00003266" w:rsidP="00003266">
      <w:pPr>
        <w:spacing w:beforeAutospacing="0" w:after="0" w:afterAutospacing="0"/>
        <w:ind w:left="1200" w:right="1200"/>
        <w:divId w:val="2036615484"/>
        <w:rPr>
          <w:rFonts w:ascii="Verdana" w:eastAsia="Times New Roman" w:hAnsi="Verdana"/>
          <w:color w:val="000000"/>
          <w:lang w:val="en"/>
        </w:rPr>
      </w:pPr>
      <w:proofErr w:type="gramStart"/>
      <w:r>
        <w:rPr>
          <w:rFonts w:ascii="Verdana" w:eastAsia="Times New Roman" w:hAnsi="Verdana"/>
          <w:color w:val="000000"/>
          <w:lang w:val="en"/>
        </w:rPr>
        <w:t>none</w:t>
      </w:r>
      <w:proofErr w:type="gramEnd"/>
    </w:p>
    <w:p w14:paraId="4B4A0B64" w14:textId="0D80BDD6" w:rsidR="00000000" w:rsidRDefault="00003266" w:rsidP="00003266">
      <w:pPr>
        <w:spacing w:before="0" w:beforeAutospacing="0" w:afterAutospacing="0"/>
        <w:ind w:left="1920" w:right="1200"/>
        <w:divId w:val="2036615484"/>
        <w:rPr>
          <w:rFonts w:ascii="Verdana" w:eastAsia="Times New Roman" w:hAnsi="Verdana"/>
          <w:color w:val="000000"/>
          <w:lang w:val="en"/>
        </w:rPr>
      </w:pPr>
      <w:r>
        <w:rPr>
          <w:rFonts w:ascii="Verdana" w:eastAsia="Times New Roman" w:hAnsi="Verdana"/>
          <w:color w:val="000000"/>
          <w:lang w:val="en"/>
        </w:rPr>
        <w:t xml:space="preserve">When supplied as the </w:t>
      </w:r>
      <w:r>
        <w:rPr>
          <w:rStyle w:val="HTMLTypewriter"/>
          <w:lang w:val="en"/>
        </w:rPr>
        <w:t>response_type</w:t>
      </w:r>
      <w:r>
        <w:rPr>
          <w:rFonts w:ascii="Verdana" w:eastAsia="Times New Roman" w:hAnsi="Verdana"/>
          <w:color w:val="000000"/>
          <w:lang w:val="en"/>
        </w:rPr>
        <w:t xml:space="preserve"> parameter in an OAuth 2.0 Authorization Req</w:t>
      </w:r>
      <w:r>
        <w:rPr>
          <w:rFonts w:ascii="Verdana" w:eastAsia="Times New Roman" w:hAnsi="Verdana"/>
          <w:color w:val="000000"/>
          <w:lang w:val="en"/>
        </w:rPr>
        <w:t xml:space="preserve">uest, the Authorization Server SHOULD NOT return an OAuth 2.0 Authorization Code, Access Token, </w:t>
      </w:r>
      <w:del w:id="131" w:author="mbj" w:date="2013-10-18T18:21:00Z">
        <w:r>
          <w:rPr>
            <w:rFonts w:ascii="Verdana" w:eastAsia="Times New Roman" w:hAnsi="Verdana"/>
            <w:color w:val="000000"/>
            <w:lang w:val="en"/>
          </w:rPr>
          <w:delText xml:space="preserve">or </w:delText>
        </w:r>
      </w:del>
      <w:r>
        <w:rPr>
          <w:rFonts w:ascii="Verdana" w:eastAsia="Times New Roman" w:hAnsi="Verdana"/>
          <w:color w:val="000000"/>
          <w:lang w:val="en"/>
        </w:rPr>
        <w:t>Access Token Type</w:t>
      </w:r>
      <w:ins w:id="132" w:author="mbj" w:date="2013-10-18T18:21:00Z">
        <w:r>
          <w:rPr>
            <w:rFonts w:ascii="Verdana" w:eastAsia="Times New Roman" w:hAnsi="Verdana"/>
            <w:color w:val="000000"/>
            <w:lang w:val="en"/>
          </w:rPr>
          <w:t>, or ID Token</w:t>
        </w:r>
      </w:ins>
      <w:r>
        <w:rPr>
          <w:rFonts w:ascii="Verdana" w:eastAsia="Times New Roman" w:hAnsi="Verdana"/>
          <w:color w:val="000000"/>
          <w:lang w:val="en"/>
        </w:rPr>
        <w:t xml:space="preserve"> in a successful response to the grant request. If a </w:t>
      </w:r>
      <w:r>
        <w:rPr>
          <w:rStyle w:val="HTMLTypewriter"/>
          <w:lang w:val="en"/>
        </w:rPr>
        <w:t>redirect_uri</w:t>
      </w:r>
      <w:r>
        <w:rPr>
          <w:rFonts w:ascii="Verdana" w:eastAsia="Times New Roman" w:hAnsi="Verdana"/>
          <w:color w:val="000000"/>
          <w:lang w:val="en"/>
        </w:rPr>
        <w:t xml:space="preserve"> is supplied, the User-Agent SHOULD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redirected there after gra</w:t>
      </w:r>
      <w:r>
        <w:rPr>
          <w:rFonts w:ascii="Verdana" w:eastAsia="Times New Roman" w:hAnsi="Verdana"/>
          <w:color w:val="000000"/>
          <w:lang w:val="en"/>
        </w:rPr>
        <w:t xml:space="preserve">nting or denying access. The request MAY include a </w:t>
      </w:r>
      <w:r>
        <w:rPr>
          <w:rStyle w:val="HTMLTypewriter"/>
          <w:lang w:val="en"/>
        </w:rPr>
        <w:t>state</w:t>
      </w:r>
      <w:r>
        <w:rPr>
          <w:rFonts w:ascii="Verdana" w:eastAsia="Times New Roman" w:hAnsi="Verdana"/>
          <w:color w:val="000000"/>
          <w:lang w:val="en"/>
        </w:rPr>
        <w:t xml:space="preserve"> parameter, and if so, the server MUST echo its value </w:t>
      </w:r>
      <w:del w:id="133" w:author="mbj" w:date="2013-10-18T18:21:00Z">
        <w:r>
          <w:rPr>
            <w:rFonts w:ascii="Verdana" w:eastAsia="Times New Roman" w:hAnsi="Verdana"/>
            <w:color w:val="000000"/>
            <w:lang w:val="en"/>
          </w:rPr>
          <w:delText xml:space="preserve">by adding it to the </w:delText>
        </w:r>
        <w:r>
          <w:rPr>
            <w:rStyle w:val="HTMLTypewriter"/>
            <w:lang w:val="en"/>
          </w:rPr>
          <w:delText>redirect_uri</w:delText>
        </w:r>
      </w:del>
      <w:ins w:id="134" w:author="mbj" w:date="2013-10-18T18:21:00Z">
        <w:r>
          <w:rPr>
            <w:rFonts w:ascii="Verdana" w:eastAsia="Times New Roman" w:hAnsi="Verdana"/>
            <w:color w:val="000000"/>
            <w:lang w:val="en"/>
          </w:rPr>
          <w:t>as a response parameter</w:t>
        </w:r>
      </w:ins>
      <w:r>
        <w:rPr>
          <w:rFonts w:ascii="Verdana" w:eastAsia="Times New Roman" w:hAnsi="Verdana"/>
          <w:color w:val="000000"/>
          <w:lang w:val="en"/>
        </w:rPr>
        <w:t xml:space="preserve"> when issuing either a successful response or an error response. </w:t>
      </w:r>
      <w:del w:id="135" w:author="mbj" w:date="2013-10-18T18:21:00Z">
        <w:r>
          <w:rPr>
            <w:rFonts w:ascii="Verdana" w:eastAsia="Times New Roman" w:hAnsi="Verdana"/>
            <w:color w:val="000000"/>
            <w:lang w:val="en"/>
          </w:rPr>
          <w:delText xml:space="preserve">Any parameters added to the </w:delText>
        </w:r>
        <w:r>
          <w:rPr>
            <w:rStyle w:val="HTMLTypewriter"/>
            <w:lang w:val="en"/>
          </w:rPr>
          <w:delText>redirect_uri</w:delText>
        </w:r>
        <w:r>
          <w:rPr>
            <w:rFonts w:ascii="Verdana" w:eastAsia="Times New Roman" w:hAnsi="Verdana"/>
            <w:color w:val="000000"/>
            <w:lang w:val="en"/>
          </w:rPr>
          <w:delText xml:space="preserve"> SHOULD be </w:delText>
        </w:r>
      </w:del>
      <w:ins w:id="136" w:author="mbj" w:date="2013-10-18T18:21:00Z">
        <w:r>
          <w:rPr>
            <w:rFonts w:ascii="Verdana" w:eastAsia="Times New Roman" w:hAnsi="Verdana"/>
            <w:color w:val="000000"/>
            <w:lang w:val="en"/>
          </w:rPr>
          <w:t xml:space="preserve">The default Response Mode for this Response Type is the </w:t>
        </w:r>
      </w:ins>
      <w:r>
        <w:rPr>
          <w:rFonts w:ascii="Verdana" w:eastAsia="Times New Roman" w:hAnsi="Verdana"/>
          <w:color w:val="000000"/>
          <w:lang w:val="en"/>
        </w:rPr>
        <w:t>qu</w:t>
      </w:r>
      <w:r>
        <w:rPr>
          <w:rFonts w:ascii="Verdana" w:eastAsia="Times New Roman" w:hAnsi="Verdana"/>
          <w:color w:val="000000"/>
          <w:lang w:val="en"/>
        </w:rPr>
        <w:t xml:space="preserve">ery </w:t>
      </w:r>
      <w:del w:id="137" w:author="mbj" w:date="2013-10-18T18:21:00Z">
        <w:r>
          <w:rPr>
            <w:rFonts w:ascii="Verdana" w:eastAsia="Times New Roman" w:hAnsi="Verdana"/>
            <w:color w:val="000000"/>
            <w:lang w:val="en"/>
          </w:rPr>
          <w:delText>en</w:delText>
        </w:r>
        <w:r>
          <w:rPr>
            <w:rFonts w:ascii="Verdana" w:eastAsia="Times New Roman" w:hAnsi="Verdana"/>
            <w:color w:val="000000"/>
            <w:lang w:val="en"/>
          </w:rPr>
          <w:delText>coded. This applies to both</w:delText>
        </w:r>
      </w:del>
      <w:ins w:id="138" w:author="mbj" w:date="2013-10-18T18:21:00Z">
        <w:r>
          <w:rPr>
            <w:rFonts w:ascii="Verdana" w:eastAsia="Times New Roman" w:hAnsi="Verdana"/>
            <w:color w:val="000000"/>
            <w:lang w:val="en"/>
          </w:rPr>
          <w:t>encoding. Both</w:t>
        </w:r>
      </w:ins>
      <w:r>
        <w:rPr>
          <w:rFonts w:ascii="Verdana" w:eastAsia="Times New Roman" w:hAnsi="Verdana"/>
          <w:color w:val="000000"/>
          <w:lang w:val="en"/>
        </w:rPr>
        <w:t xml:space="preserve"> successful </w:t>
      </w:r>
      <w:del w:id="139" w:author="mbj" w:date="2013-10-18T18:21:00Z">
        <w:r>
          <w:rPr>
            <w:rFonts w:ascii="Verdana" w:eastAsia="Times New Roman" w:hAnsi="Verdana"/>
            <w:color w:val="000000"/>
            <w:lang w:val="en"/>
          </w:rPr>
          <w:delText xml:space="preserve">responses </w:delText>
        </w:r>
      </w:del>
      <w:r>
        <w:rPr>
          <w:rFonts w:ascii="Verdana" w:eastAsia="Times New Roman" w:hAnsi="Verdana"/>
          <w:color w:val="000000"/>
          <w:lang w:val="en"/>
        </w:rPr>
        <w:t>and error responses</w:t>
      </w:r>
      <w:ins w:id="140" w:author="mbj" w:date="2013-10-18T18:21:00Z">
        <w:r>
          <w:rPr>
            <w:rFonts w:ascii="Verdana" w:eastAsia="Times New Roman" w:hAnsi="Verdana"/>
            <w:color w:val="000000"/>
            <w:lang w:val="en"/>
          </w:rPr>
          <w:t xml:space="preserve"> SHOULD be returned using the supplied Response Mode, or if none is supplied, using the default Response Mode</w:t>
        </w:r>
      </w:ins>
      <w:r>
        <w:rPr>
          <w:rFonts w:ascii="Verdana" w:eastAsia="Times New Roman" w:hAnsi="Verdana"/>
          <w:color w:val="000000"/>
          <w:lang w:val="en"/>
        </w:rPr>
        <w:t xml:space="preserve">. </w:t>
      </w:r>
    </w:p>
    <w:p w14:paraId="72A3CCC6" w14:textId="77777777" w:rsidR="00000000" w:rsidRDefault="00003266">
      <w:pPr>
        <w:pStyle w:val="NormalWeb"/>
        <w:divId w:val="1163737478"/>
        <w:rPr>
          <w:rFonts w:ascii="Verdana" w:hAnsi="Verdana"/>
          <w:color w:val="000000"/>
          <w:lang w:val="en"/>
        </w:rPr>
      </w:pPr>
      <w:r>
        <w:rPr>
          <w:rFonts w:ascii="Verdana" w:hAnsi="Verdana"/>
          <w:color w:val="000000"/>
          <w:lang w:val="en"/>
        </w:rPr>
        <w:t xml:space="preserve">The response type </w:t>
      </w:r>
      <w:r>
        <w:rPr>
          <w:rStyle w:val="HTMLTypewriter"/>
          <w:lang w:val="en"/>
        </w:rPr>
        <w:t>none</w:t>
      </w:r>
      <w:r>
        <w:rPr>
          <w:rFonts w:ascii="Verdana" w:hAnsi="Verdana"/>
          <w:color w:val="000000"/>
          <w:lang w:val="en"/>
        </w:rPr>
        <w:t xml:space="preserve"> SHOULD NOT be combined with other response types. </w:t>
      </w:r>
    </w:p>
    <w:p w14:paraId="10F3B2C8" w14:textId="77777777" w:rsidR="00000000" w:rsidRDefault="00003266">
      <w:pPr>
        <w:spacing w:before="0" w:beforeAutospacing="0" w:after="0" w:afterAutospacing="0"/>
        <w:divId w:val="1163737478"/>
        <w:rPr>
          <w:rFonts w:ascii="Verdana" w:eastAsia="Times New Roman" w:hAnsi="Verdana"/>
          <w:color w:val="000000"/>
          <w:lang w:val="en"/>
        </w:rPr>
      </w:pPr>
      <w:bookmarkStart w:id="141" w:name="Combinations"/>
      <w:bookmarkEnd w:id="141"/>
    </w:p>
    <w:p w14:paraId="701E5707" w14:textId="77777777" w:rsidR="00000000" w:rsidRDefault="00003266">
      <w:pPr>
        <w:spacing w:before="0" w:beforeAutospacing="0" w:after="0" w:afterAutospacing="0"/>
        <w:divId w:val="1163737478"/>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BE83E68" w14:textId="77777777">
        <w:trPr>
          <w:divId w:val="1163737478"/>
          <w:trHeight w:val="225"/>
          <w:tblCellSpacing w:w="15" w:type="dxa"/>
        </w:trPr>
        <w:tc>
          <w:tcPr>
            <w:tcW w:w="450" w:type="dxa"/>
            <w:shd w:val="clear" w:color="auto" w:fill="990000"/>
            <w:vAlign w:val="center"/>
            <w:hideMark/>
          </w:tcPr>
          <w:p w14:paraId="56FDA678" w14:textId="77777777" w:rsidR="00000000" w:rsidRDefault="00003266">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7AEFC70" w14:textId="77777777" w:rsidR="00000000" w:rsidRDefault="00003266">
      <w:pPr>
        <w:pStyle w:val="Heading3"/>
        <w:divId w:val="1163737478"/>
        <w:rPr>
          <w:rFonts w:eastAsia="Times New Roman"/>
          <w:lang w:val="en"/>
        </w:rPr>
      </w:pPr>
      <w:bookmarkStart w:id="142" w:name="rfc.section.5"/>
      <w:bookmarkEnd w:id="142"/>
      <w:r>
        <w:rPr>
          <w:rFonts w:eastAsia="Times New Roman"/>
          <w:lang w:val="en"/>
        </w:rPr>
        <w:t xml:space="preserve">5.  </w:t>
      </w:r>
      <w:r>
        <w:rPr>
          <w:rFonts w:eastAsia="Times New Roman"/>
          <w:lang w:val="en"/>
        </w:rPr>
        <w:t>Registration of Some Multiple-Valued Response Type Combinations</w:t>
      </w:r>
    </w:p>
    <w:p w14:paraId="0F173AAB" w14:textId="77777777" w:rsidR="00000000" w:rsidRDefault="00003266">
      <w:pPr>
        <w:pStyle w:val="NormalWeb"/>
        <w:divId w:val="1163737478"/>
        <w:rPr>
          <w:rFonts w:ascii="Verdana" w:hAnsi="Verdana"/>
          <w:color w:val="000000"/>
          <w:lang w:val="en"/>
        </w:rPr>
      </w:pPr>
      <w:r>
        <w:rPr>
          <w:rFonts w:ascii="Verdana" w:hAnsi="Verdana"/>
          <w:color w:val="000000"/>
          <w:lang w:val="en"/>
        </w:rPr>
        <w:t xml:space="preserve">This section registers combinations of the values </w:t>
      </w:r>
      <w:r>
        <w:rPr>
          <w:rStyle w:val="HTMLTypewriter"/>
          <w:lang w:val="en"/>
        </w:rPr>
        <w:t>code</w:t>
      </w:r>
      <w:r>
        <w:rPr>
          <w:rFonts w:ascii="Verdana" w:hAnsi="Verdana"/>
          <w:color w:val="000000"/>
          <w:lang w:val="en"/>
        </w:rPr>
        <w:t xml:space="preserve">, </w:t>
      </w:r>
      <w:r>
        <w:rPr>
          <w:rStyle w:val="HTMLTypewriter"/>
          <w:lang w:val="en"/>
        </w:rPr>
        <w:t>token</w:t>
      </w:r>
      <w:r>
        <w:rPr>
          <w:rFonts w:ascii="Verdana" w:hAnsi="Verdana"/>
          <w:color w:val="000000"/>
          <w:lang w:val="en"/>
        </w:rPr>
        <w:t xml:space="preserve">, and </w:t>
      </w:r>
      <w:r>
        <w:rPr>
          <w:rStyle w:val="HTMLTypewriter"/>
          <w:lang w:val="en"/>
        </w:rPr>
        <w:t>id_token</w:t>
      </w:r>
      <w:r>
        <w:rPr>
          <w:rFonts w:ascii="Verdana" w:hAnsi="Verdana"/>
          <w:color w:val="000000"/>
          <w:lang w:val="en"/>
        </w:rPr>
        <w:t xml:space="preserve">, which are each individually registered response types. </w:t>
      </w:r>
    </w:p>
    <w:p w14:paraId="09326DD8" w14:textId="77777777" w:rsidR="00000000" w:rsidRDefault="00003266" w:rsidP="00003266">
      <w:pPr>
        <w:spacing w:beforeAutospacing="0" w:after="0" w:afterAutospacing="0"/>
        <w:ind w:left="1200" w:right="1200"/>
        <w:divId w:val="132450305"/>
        <w:rPr>
          <w:rFonts w:ascii="Verdana" w:eastAsia="Times New Roman" w:hAnsi="Verdana"/>
          <w:color w:val="000000"/>
          <w:lang w:val="en"/>
        </w:rPr>
      </w:pPr>
      <w:proofErr w:type="gramStart"/>
      <w:r>
        <w:rPr>
          <w:rFonts w:ascii="Verdana" w:eastAsia="Times New Roman" w:hAnsi="Verdana"/>
          <w:color w:val="000000"/>
          <w:lang w:val="en"/>
        </w:rPr>
        <w:t>code</w:t>
      </w:r>
      <w:proofErr w:type="gramEnd"/>
      <w:r>
        <w:rPr>
          <w:rFonts w:ascii="Verdana" w:eastAsia="Times New Roman" w:hAnsi="Verdana"/>
          <w:color w:val="000000"/>
          <w:lang w:val="en"/>
        </w:rPr>
        <w:t> token</w:t>
      </w:r>
    </w:p>
    <w:p w14:paraId="6EACA207" w14:textId="1EFF7424" w:rsidR="00000000" w:rsidRDefault="00003266" w:rsidP="00003266">
      <w:pPr>
        <w:spacing w:before="0" w:beforeAutospacing="0" w:after="0" w:afterAutospacing="0"/>
        <w:ind w:left="1920" w:right="1200"/>
        <w:divId w:val="132450305"/>
        <w:rPr>
          <w:rFonts w:ascii="Verdana" w:eastAsia="Times New Roman" w:hAnsi="Verdana"/>
          <w:color w:val="000000"/>
          <w:lang w:val="en"/>
        </w:rPr>
      </w:pPr>
      <w:r>
        <w:rPr>
          <w:rFonts w:ascii="Verdana" w:eastAsia="Times New Roman" w:hAnsi="Verdana"/>
          <w:color w:val="000000"/>
          <w:lang w:val="en"/>
        </w:rPr>
        <w:t xml:space="preserve">When supplied as the value for the </w:t>
      </w:r>
      <w:r>
        <w:rPr>
          <w:rStyle w:val="HTMLTypewriter"/>
          <w:lang w:val="en"/>
        </w:rPr>
        <w:t>response_type</w:t>
      </w:r>
      <w:r>
        <w:rPr>
          <w:rFonts w:ascii="Verdana" w:eastAsia="Times New Roman" w:hAnsi="Verdana"/>
          <w:color w:val="000000"/>
          <w:lang w:val="en"/>
        </w:rPr>
        <w:t xml:space="preserve"> parameter, a successful response MUST include an Access Token, an Access Token Type, and an Authorization Code. </w:t>
      </w:r>
      <w:ins w:id="143" w:author="mbj" w:date="2013-10-18T18:21:00Z">
        <w:r>
          <w:rPr>
            <w:rFonts w:ascii="Verdana" w:eastAsia="Times New Roman" w:hAnsi="Verdana"/>
            <w:color w:val="000000"/>
            <w:lang w:val="en"/>
          </w:rPr>
          <w:t xml:space="preserve">The default Response Mode for this Response Type is the fragment encoding and the query encoding MUST NOT be used. </w:t>
        </w:r>
      </w:ins>
      <w:r>
        <w:rPr>
          <w:rFonts w:ascii="Verdana" w:eastAsia="Times New Roman" w:hAnsi="Verdana"/>
          <w:color w:val="000000"/>
          <w:lang w:val="en"/>
        </w:rPr>
        <w:t>Both successful and error re</w:t>
      </w:r>
      <w:r>
        <w:rPr>
          <w:rFonts w:ascii="Verdana" w:eastAsia="Times New Roman" w:hAnsi="Verdana"/>
          <w:color w:val="000000"/>
          <w:lang w:val="en"/>
        </w:rPr>
        <w:t xml:space="preserve">sponses SHOULD be </w:t>
      </w:r>
      <w:del w:id="144" w:author="mbj" w:date="2013-10-18T18:21:00Z">
        <w:r>
          <w:rPr>
            <w:rFonts w:ascii="Verdana" w:eastAsia="Times New Roman" w:hAnsi="Verdana"/>
            <w:color w:val="000000"/>
            <w:lang w:val="en"/>
          </w:rPr>
          <w:delText>fragment encoded and MUST NOT be query encoded</w:delText>
        </w:r>
      </w:del>
      <w:ins w:id="145" w:author="mbj" w:date="2013-10-18T18:21:00Z">
        <w:r>
          <w:rPr>
            <w:rFonts w:ascii="Verdana" w:eastAsia="Times New Roman" w:hAnsi="Verdana"/>
            <w:color w:val="000000"/>
            <w:lang w:val="en"/>
          </w:rPr>
          <w:t>returned using the supplied Response Mode, or if none is supplied, using the default Response Mode</w:t>
        </w:r>
      </w:ins>
      <w:r>
        <w:rPr>
          <w:rFonts w:ascii="Verdana" w:eastAsia="Times New Roman" w:hAnsi="Verdana"/>
          <w:color w:val="000000"/>
          <w:lang w:val="en"/>
        </w:rPr>
        <w:t xml:space="preserve">. </w:t>
      </w:r>
    </w:p>
    <w:p w14:paraId="6FD0C6F9" w14:textId="77777777" w:rsidR="00000000" w:rsidRDefault="00003266" w:rsidP="00003266">
      <w:pPr>
        <w:spacing w:before="0" w:beforeAutospacing="0" w:after="0" w:afterAutospacing="0"/>
        <w:ind w:left="1200" w:right="1200"/>
        <w:divId w:val="132450305"/>
        <w:rPr>
          <w:rFonts w:ascii="Verdana" w:eastAsia="Times New Roman" w:hAnsi="Verdana"/>
          <w:color w:val="000000"/>
          <w:lang w:val="en"/>
        </w:rPr>
      </w:pPr>
      <w:proofErr w:type="gramStart"/>
      <w:r>
        <w:rPr>
          <w:rFonts w:ascii="Verdana" w:eastAsia="Times New Roman" w:hAnsi="Verdana"/>
          <w:color w:val="000000"/>
          <w:lang w:val="en"/>
        </w:rPr>
        <w:t>code</w:t>
      </w:r>
      <w:proofErr w:type="gramEnd"/>
      <w:r>
        <w:rPr>
          <w:rFonts w:ascii="Verdana" w:eastAsia="Times New Roman" w:hAnsi="Verdana"/>
          <w:color w:val="000000"/>
          <w:lang w:val="en"/>
        </w:rPr>
        <w:t> id_token</w:t>
      </w:r>
    </w:p>
    <w:p w14:paraId="376E35F8" w14:textId="491741CC" w:rsidR="00000000" w:rsidRDefault="00003266" w:rsidP="00003266">
      <w:pPr>
        <w:spacing w:before="0" w:beforeAutospacing="0" w:after="0" w:afterAutospacing="0"/>
        <w:ind w:left="1920" w:right="1200"/>
        <w:divId w:val="132450305"/>
        <w:rPr>
          <w:rFonts w:ascii="Verdana" w:eastAsia="Times New Roman" w:hAnsi="Verdana"/>
          <w:color w:val="000000"/>
          <w:lang w:val="en"/>
        </w:rPr>
      </w:pPr>
      <w:r>
        <w:rPr>
          <w:rFonts w:ascii="Verdana" w:eastAsia="Times New Roman" w:hAnsi="Verdana"/>
          <w:color w:val="000000"/>
          <w:lang w:val="en"/>
        </w:rPr>
        <w:t xml:space="preserve">When supplied as the value for the </w:t>
      </w:r>
      <w:r>
        <w:rPr>
          <w:rStyle w:val="HTMLTypewriter"/>
          <w:lang w:val="en"/>
        </w:rPr>
        <w:t>response_type</w:t>
      </w:r>
      <w:r>
        <w:rPr>
          <w:rFonts w:ascii="Verdana" w:eastAsia="Times New Roman" w:hAnsi="Verdana"/>
          <w:color w:val="000000"/>
          <w:lang w:val="en"/>
        </w:rPr>
        <w:t xml:space="preserve"> parameter, a successful response MUST include both an Authorization Code a</w:t>
      </w:r>
      <w:r>
        <w:rPr>
          <w:rFonts w:ascii="Verdana" w:eastAsia="Times New Roman" w:hAnsi="Verdana"/>
          <w:color w:val="000000"/>
          <w:lang w:val="en"/>
        </w:rPr>
        <w:t xml:space="preserve">nd an </w:t>
      </w:r>
      <w:r>
        <w:rPr>
          <w:rStyle w:val="HTMLTypewriter"/>
          <w:lang w:val="en"/>
        </w:rPr>
        <w:t>id_token</w:t>
      </w:r>
      <w:r>
        <w:rPr>
          <w:rFonts w:ascii="Verdana" w:eastAsia="Times New Roman" w:hAnsi="Verdana"/>
          <w:color w:val="000000"/>
          <w:lang w:val="en"/>
        </w:rPr>
        <w:t xml:space="preserve">. </w:t>
      </w:r>
      <w:ins w:id="146" w:author="mbj" w:date="2013-10-18T18:21:00Z">
        <w:r>
          <w:rPr>
            <w:rFonts w:ascii="Verdana" w:eastAsia="Times New Roman" w:hAnsi="Verdana"/>
            <w:color w:val="000000"/>
            <w:lang w:val="en"/>
          </w:rPr>
          <w:t xml:space="preserve">The default Response Mode for this Response Type is the fragment encoding and the query encoding MUST NOT be used. </w:t>
        </w:r>
      </w:ins>
      <w:r>
        <w:rPr>
          <w:rFonts w:ascii="Verdana" w:eastAsia="Times New Roman" w:hAnsi="Verdana"/>
          <w:color w:val="000000"/>
          <w:lang w:val="en"/>
        </w:rPr>
        <w:t xml:space="preserve">Both successful and error responses SHOULD be </w:t>
      </w:r>
      <w:del w:id="147" w:author="mbj" w:date="2013-10-18T18:21:00Z">
        <w:r>
          <w:rPr>
            <w:rFonts w:ascii="Verdana" w:eastAsia="Times New Roman" w:hAnsi="Verdana"/>
            <w:color w:val="000000"/>
            <w:lang w:val="en"/>
          </w:rPr>
          <w:delText>fragment encoded and MUST NOT be query encoded</w:delText>
        </w:r>
      </w:del>
      <w:ins w:id="148" w:author="mbj" w:date="2013-10-18T18:21:00Z">
        <w:r>
          <w:rPr>
            <w:rFonts w:ascii="Verdana" w:eastAsia="Times New Roman" w:hAnsi="Verdana"/>
            <w:color w:val="000000"/>
            <w:lang w:val="en"/>
          </w:rPr>
          <w:t>returned using the supplied Response Mode, or if none is supplied, using the de</w:t>
        </w:r>
        <w:r>
          <w:rPr>
            <w:rFonts w:ascii="Verdana" w:eastAsia="Times New Roman" w:hAnsi="Verdana"/>
            <w:color w:val="000000"/>
            <w:lang w:val="en"/>
          </w:rPr>
          <w:t>fault Response Mode</w:t>
        </w:r>
      </w:ins>
      <w:r>
        <w:rPr>
          <w:rFonts w:ascii="Verdana" w:eastAsia="Times New Roman" w:hAnsi="Verdana"/>
          <w:color w:val="000000"/>
          <w:lang w:val="en"/>
        </w:rPr>
        <w:t xml:space="preserve">. </w:t>
      </w:r>
    </w:p>
    <w:p w14:paraId="1A193A25" w14:textId="77777777" w:rsidR="00000000" w:rsidRDefault="00003266" w:rsidP="00003266">
      <w:pPr>
        <w:spacing w:before="0" w:beforeAutospacing="0" w:after="0" w:afterAutospacing="0"/>
        <w:ind w:left="1200" w:right="1200"/>
        <w:divId w:val="132450305"/>
        <w:rPr>
          <w:rFonts w:ascii="Verdana" w:eastAsia="Times New Roman" w:hAnsi="Verdana"/>
          <w:color w:val="000000"/>
          <w:lang w:val="en"/>
        </w:rPr>
      </w:pPr>
      <w:proofErr w:type="gramStart"/>
      <w:r>
        <w:rPr>
          <w:rFonts w:ascii="Verdana" w:eastAsia="Times New Roman" w:hAnsi="Verdana"/>
          <w:color w:val="000000"/>
          <w:lang w:val="en"/>
        </w:rPr>
        <w:t>id_token</w:t>
      </w:r>
      <w:proofErr w:type="gramEnd"/>
      <w:r>
        <w:rPr>
          <w:rFonts w:ascii="Verdana" w:eastAsia="Times New Roman" w:hAnsi="Verdana"/>
          <w:color w:val="000000"/>
          <w:lang w:val="en"/>
        </w:rPr>
        <w:t> token</w:t>
      </w:r>
    </w:p>
    <w:p w14:paraId="54D8691E" w14:textId="1C441C35" w:rsidR="00000000" w:rsidRDefault="00003266" w:rsidP="00003266">
      <w:pPr>
        <w:spacing w:before="0" w:beforeAutospacing="0" w:after="0" w:afterAutospacing="0"/>
        <w:ind w:left="1920" w:right="1200"/>
        <w:divId w:val="132450305"/>
        <w:rPr>
          <w:rFonts w:ascii="Verdana" w:eastAsia="Times New Roman" w:hAnsi="Verdana"/>
          <w:color w:val="000000"/>
          <w:lang w:val="en"/>
        </w:rPr>
      </w:pPr>
      <w:r>
        <w:rPr>
          <w:rFonts w:ascii="Verdana" w:eastAsia="Times New Roman" w:hAnsi="Verdana"/>
          <w:color w:val="000000"/>
          <w:lang w:val="en"/>
        </w:rPr>
        <w:t xml:space="preserve">When supplied as the value for the </w:t>
      </w:r>
      <w:r>
        <w:rPr>
          <w:rStyle w:val="HTMLTypewriter"/>
          <w:lang w:val="en"/>
        </w:rPr>
        <w:t>response_type</w:t>
      </w:r>
      <w:r>
        <w:rPr>
          <w:rFonts w:ascii="Verdana" w:eastAsia="Times New Roman" w:hAnsi="Verdana"/>
          <w:color w:val="000000"/>
          <w:lang w:val="en"/>
        </w:rPr>
        <w:t xml:space="preserve"> parameter, a successful response MUST include an Access Token, an Access Token Type, and an </w:t>
      </w:r>
      <w:r>
        <w:rPr>
          <w:rStyle w:val="HTMLTypewriter"/>
          <w:lang w:val="en"/>
        </w:rPr>
        <w:t>id_token</w:t>
      </w:r>
      <w:r>
        <w:rPr>
          <w:rFonts w:ascii="Verdana" w:eastAsia="Times New Roman" w:hAnsi="Verdana"/>
          <w:color w:val="000000"/>
          <w:lang w:val="en"/>
        </w:rPr>
        <w:t xml:space="preserve">. </w:t>
      </w:r>
      <w:ins w:id="149" w:author="mbj" w:date="2013-10-18T18:21:00Z">
        <w:r>
          <w:rPr>
            <w:rFonts w:ascii="Verdana" w:eastAsia="Times New Roman" w:hAnsi="Verdana"/>
            <w:color w:val="000000"/>
            <w:lang w:val="en"/>
          </w:rPr>
          <w:t>The default Response Mode for this Response Type is the fragment enc</w:t>
        </w:r>
        <w:r>
          <w:rPr>
            <w:rFonts w:ascii="Verdana" w:eastAsia="Times New Roman" w:hAnsi="Verdana"/>
            <w:color w:val="000000"/>
            <w:lang w:val="en"/>
          </w:rPr>
          <w:t xml:space="preserve">oding and the query encoding MUST NOT be used. </w:t>
        </w:r>
      </w:ins>
      <w:r>
        <w:rPr>
          <w:rFonts w:ascii="Verdana" w:eastAsia="Times New Roman" w:hAnsi="Verdana"/>
          <w:color w:val="000000"/>
          <w:lang w:val="en"/>
        </w:rPr>
        <w:t xml:space="preserve">Both successful and error responses SHOULD be </w:t>
      </w:r>
      <w:del w:id="150" w:author="mbj" w:date="2013-10-18T18:21:00Z">
        <w:r>
          <w:rPr>
            <w:rFonts w:ascii="Verdana" w:eastAsia="Times New Roman" w:hAnsi="Verdana"/>
            <w:color w:val="000000"/>
            <w:lang w:val="en"/>
          </w:rPr>
          <w:delText>fragment encoded and MUST NOT be query encoded</w:delText>
        </w:r>
      </w:del>
      <w:ins w:id="151" w:author="mbj" w:date="2013-10-18T18:21:00Z">
        <w:r>
          <w:rPr>
            <w:rFonts w:ascii="Verdana" w:eastAsia="Times New Roman" w:hAnsi="Verdana"/>
            <w:color w:val="000000"/>
            <w:lang w:val="en"/>
          </w:rPr>
          <w:t>returned using the supplied Response Mode, or if none is supplied, using the default Response Mode</w:t>
        </w:r>
      </w:ins>
      <w:r>
        <w:rPr>
          <w:rFonts w:ascii="Verdana" w:eastAsia="Times New Roman" w:hAnsi="Verdana"/>
          <w:color w:val="000000"/>
          <w:lang w:val="en"/>
        </w:rPr>
        <w:t xml:space="preserve">. </w:t>
      </w:r>
    </w:p>
    <w:p w14:paraId="0D458F46" w14:textId="77777777" w:rsidR="00000000" w:rsidRDefault="00003266" w:rsidP="00003266">
      <w:pPr>
        <w:spacing w:before="0" w:beforeAutospacing="0" w:after="0" w:afterAutospacing="0"/>
        <w:ind w:left="1200" w:right="1200"/>
        <w:divId w:val="132450305"/>
        <w:rPr>
          <w:rFonts w:ascii="Verdana" w:eastAsia="Times New Roman" w:hAnsi="Verdana"/>
          <w:color w:val="000000"/>
          <w:lang w:val="en"/>
        </w:rPr>
      </w:pPr>
      <w:proofErr w:type="gramStart"/>
      <w:r>
        <w:rPr>
          <w:rFonts w:ascii="Verdana" w:eastAsia="Times New Roman" w:hAnsi="Verdana"/>
          <w:color w:val="000000"/>
          <w:lang w:val="en"/>
        </w:rPr>
        <w:t>code</w:t>
      </w:r>
      <w:proofErr w:type="gramEnd"/>
      <w:r>
        <w:rPr>
          <w:rFonts w:ascii="Verdana" w:eastAsia="Times New Roman" w:hAnsi="Verdana"/>
          <w:color w:val="000000"/>
          <w:lang w:val="en"/>
        </w:rPr>
        <w:t> id_token token</w:t>
      </w:r>
    </w:p>
    <w:p w14:paraId="40962F12" w14:textId="7BFAE2B6" w:rsidR="00000000" w:rsidRDefault="00003266" w:rsidP="00003266">
      <w:pPr>
        <w:spacing w:before="0" w:beforeAutospacing="0" w:afterAutospacing="0"/>
        <w:ind w:left="1920" w:right="1200"/>
        <w:divId w:val="132450305"/>
        <w:rPr>
          <w:rFonts w:ascii="Verdana" w:eastAsia="Times New Roman" w:hAnsi="Verdana"/>
          <w:color w:val="000000"/>
          <w:lang w:val="en"/>
        </w:rPr>
      </w:pPr>
      <w:r>
        <w:rPr>
          <w:rFonts w:ascii="Verdana" w:eastAsia="Times New Roman" w:hAnsi="Verdana"/>
          <w:color w:val="000000"/>
          <w:lang w:val="en"/>
        </w:rPr>
        <w:t xml:space="preserve">When supplied as the value for the </w:t>
      </w:r>
      <w:r>
        <w:rPr>
          <w:rStyle w:val="HTMLTypewriter"/>
          <w:lang w:val="en"/>
        </w:rPr>
        <w:t>respons</w:t>
      </w:r>
      <w:r>
        <w:rPr>
          <w:rStyle w:val="HTMLTypewriter"/>
          <w:lang w:val="en"/>
        </w:rPr>
        <w:t>e_type</w:t>
      </w:r>
      <w:r>
        <w:rPr>
          <w:rFonts w:ascii="Verdana" w:eastAsia="Times New Roman" w:hAnsi="Verdana"/>
          <w:color w:val="000000"/>
          <w:lang w:val="en"/>
        </w:rPr>
        <w:t xml:space="preserve"> parameter, a successful response MUST include an Authorization Code, an </w:t>
      </w:r>
      <w:r>
        <w:rPr>
          <w:rStyle w:val="HTMLTypewriter"/>
          <w:lang w:val="en"/>
        </w:rPr>
        <w:t>id_token</w:t>
      </w:r>
      <w:r>
        <w:rPr>
          <w:rFonts w:ascii="Verdana" w:eastAsia="Times New Roman" w:hAnsi="Verdana"/>
          <w:color w:val="000000"/>
          <w:lang w:val="en"/>
        </w:rPr>
        <w:t xml:space="preserve">, an Access Token, and an Access Token Type. </w:t>
      </w:r>
      <w:ins w:id="152" w:author="mbj" w:date="2013-10-18T18:21:00Z">
        <w:r>
          <w:rPr>
            <w:rFonts w:ascii="Verdana" w:eastAsia="Times New Roman" w:hAnsi="Verdana"/>
            <w:color w:val="000000"/>
            <w:lang w:val="en"/>
          </w:rPr>
          <w:t xml:space="preserve">The default Response Mode for this Response Type is the fragment encoding and the query encoding MUST NOT be used. </w:t>
        </w:r>
      </w:ins>
      <w:r>
        <w:rPr>
          <w:rFonts w:ascii="Verdana" w:eastAsia="Times New Roman" w:hAnsi="Verdana"/>
          <w:color w:val="000000"/>
          <w:lang w:val="en"/>
        </w:rPr>
        <w:t>Both succ</w:t>
      </w:r>
      <w:r>
        <w:rPr>
          <w:rFonts w:ascii="Verdana" w:eastAsia="Times New Roman" w:hAnsi="Verdana"/>
          <w:color w:val="000000"/>
          <w:lang w:val="en"/>
        </w:rPr>
        <w:t xml:space="preserve">essful and error responses SHOULD be </w:t>
      </w:r>
      <w:del w:id="153" w:author="mbj" w:date="2013-10-18T18:21:00Z">
        <w:r>
          <w:rPr>
            <w:rFonts w:ascii="Verdana" w:eastAsia="Times New Roman" w:hAnsi="Verdana"/>
            <w:color w:val="000000"/>
            <w:lang w:val="en"/>
          </w:rPr>
          <w:delText>fragment encoded and MUST NOT be query encoded</w:delText>
        </w:r>
      </w:del>
      <w:ins w:id="154" w:author="mbj" w:date="2013-10-18T18:21:00Z">
        <w:r>
          <w:rPr>
            <w:rFonts w:ascii="Verdana" w:eastAsia="Times New Roman" w:hAnsi="Verdana"/>
            <w:color w:val="000000"/>
            <w:lang w:val="en"/>
          </w:rPr>
          <w:t>returned using the supplied Response Mode, or if none is supplied, using the default Response Mode</w:t>
        </w:r>
      </w:ins>
      <w:r>
        <w:rPr>
          <w:rFonts w:ascii="Verdana" w:eastAsia="Times New Roman" w:hAnsi="Verdana"/>
          <w:color w:val="000000"/>
          <w:lang w:val="en"/>
        </w:rPr>
        <w:t xml:space="preserve">. </w:t>
      </w:r>
    </w:p>
    <w:p w14:paraId="5C9899AF" w14:textId="1E64C49C" w:rsidR="00000000" w:rsidRDefault="00003266">
      <w:pPr>
        <w:pStyle w:val="NormalWeb"/>
        <w:divId w:val="1163737478"/>
        <w:rPr>
          <w:rFonts w:ascii="Verdana" w:hAnsi="Verdana"/>
          <w:color w:val="000000"/>
          <w:lang w:val="en"/>
        </w:rPr>
      </w:pPr>
      <w:r>
        <w:rPr>
          <w:rFonts w:ascii="Verdana" w:hAnsi="Verdana"/>
          <w:color w:val="000000"/>
          <w:lang w:val="en"/>
        </w:rPr>
        <w:t xml:space="preserve">For all these </w:t>
      </w:r>
      <w:del w:id="155" w:author="mbj" w:date="2013-10-18T18:21:00Z">
        <w:r>
          <w:rPr>
            <w:rFonts w:ascii="Verdana" w:hAnsi="Verdana"/>
            <w:color w:val="000000"/>
            <w:lang w:val="en"/>
          </w:rPr>
          <w:delText>response types</w:delText>
        </w:r>
      </w:del>
      <w:ins w:id="156" w:author="mbj" w:date="2013-10-18T18:21:00Z">
        <w:r>
          <w:rPr>
            <w:rFonts w:ascii="Verdana" w:hAnsi="Verdana"/>
            <w:color w:val="000000"/>
            <w:lang w:val="en"/>
          </w:rPr>
          <w:t>Response Types</w:t>
        </w:r>
      </w:ins>
      <w:r>
        <w:rPr>
          <w:rFonts w:ascii="Verdana" w:hAnsi="Verdana"/>
          <w:color w:val="000000"/>
          <w:lang w:val="en"/>
        </w:rPr>
        <w:t xml:space="preserve">, the request MAY include a </w:t>
      </w:r>
      <w:r>
        <w:rPr>
          <w:rStyle w:val="HTMLTypewriter"/>
          <w:lang w:val="en"/>
        </w:rPr>
        <w:t>state</w:t>
      </w:r>
      <w:r>
        <w:rPr>
          <w:rFonts w:ascii="Verdana" w:hAnsi="Verdana"/>
          <w:color w:val="000000"/>
          <w:lang w:val="en"/>
        </w:rPr>
        <w:t xml:space="preserve"> parameter, and if so, the server MUST echo its value </w:t>
      </w:r>
      <w:del w:id="157" w:author="mbj" w:date="2013-10-18T18:21:00Z">
        <w:r>
          <w:rPr>
            <w:rFonts w:ascii="Verdana" w:hAnsi="Verdana"/>
            <w:color w:val="000000"/>
            <w:lang w:val="en"/>
          </w:rPr>
          <w:delText xml:space="preserve">by adding it to the </w:delText>
        </w:r>
        <w:r>
          <w:rPr>
            <w:rStyle w:val="HTMLTypewriter"/>
            <w:lang w:val="en"/>
          </w:rPr>
          <w:delText>redirect_uri</w:delText>
        </w:r>
      </w:del>
      <w:ins w:id="158" w:author="mbj" w:date="2013-10-18T18:21:00Z">
        <w:r>
          <w:rPr>
            <w:rFonts w:ascii="Verdana" w:hAnsi="Verdana"/>
            <w:color w:val="000000"/>
            <w:lang w:val="en"/>
          </w:rPr>
          <w:t xml:space="preserve">as </w:t>
        </w:r>
        <w:r>
          <w:rPr>
            <w:rFonts w:ascii="Verdana" w:hAnsi="Verdana"/>
            <w:color w:val="000000"/>
            <w:lang w:val="en"/>
          </w:rPr>
          <w:t>a response parameter</w:t>
        </w:r>
      </w:ins>
      <w:r>
        <w:rPr>
          <w:rFonts w:ascii="Verdana" w:hAnsi="Verdana"/>
          <w:color w:val="000000"/>
          <w:lang w:val="en"/>
        </w:rPr>
        <w:t xml:space="preserve"> when issuing either a successful response or an error response. </w:t>
      </w:r>
    </w:p>
    <w:p w14:paraId="654CA7BD" w14:textId="77777777" w:rsidR="00000000" w:rsidRDefault="00003266">
      <w:pPr>
        <w:pStyle w:val="NormalWeb"/>
        <w:divId w:val="1163737478"/>
        <w:rPr>
          <w:rFonts w:ascii="Verdana" w:hAnsi="Verdana"/>
          <w:color w:val="000000"/>
          <w:lang w:val="en"/>
        </w:rPr>
      </w:pPr>
      <w:r>
        <w:rPr>
          <w:rFonts w:ascii="Verdana" w:hAnsi="Verdana"/>
          <w:color w:val="000000"/>
          <w:lang w:val="en"/>
        </w:rPr>
        <w:t xml:space="preserve">A non-normative request/response example as issued/received by the User-Agent (with extra line breaks for display purposes only) is: </w:t>
      </w:r>
    </w:p>
    <w:p w14:paraId="48CBDD58" w14:textId="77777777" w:rsidR="00000000" w:rsidRDefault="00003266" w:rsidP="00003266">
      <w:pPr>
        <w:pStyle w:val="HTMLPreformatted"/>
        <w:ind w:left="1200" w:right="480"/>
        <w:divId w:val="419134951"/>
        <w:rPr>
          <w:lang w:val="en"/>
        </w:rPr>
      </w:pPr>
    </w:p>
    <w:p w14:paraId="4FF75115" w14:textId="77777777" w:rsidR="00000000" w:rsidRDefault="00003266" w:rsidP="00003266">
      <w:pPr>
        <w:pStyle w:val="HTMLPreformatted"/>
        <w:ind w:left="1200" w:right="480"/>
        <w:divId w:val="419134951"/>
        <w:rPr>
          <w:lang w:val="en"/>
        </w:rPr>
      </w:pPr>
      <w:r>
        <w:rPr>
          <w:lang w:val="en"/>
        </w:rPr>
        <w:t xml:space="preserve">  GET /authorize?</w:t>
      </w:r>
    </w:p>
    <w:p w14:paraId="5DEE83D8" w14:textId="77777777" w:rsidR="00000000" w:rsidRDefault="00003266" w:rsidP="00003266">
      <w:pPr>
        <w:pStyle w:val="HTMLPreformatted"/>
        <w:ind w:left="1200" w:right="480"/>
        <w:divId w:val="419134951"/>
        <w:rPr>
          <w:lang w:val="en"/>
        </w:rPr>
      </w:pPr>
      <w:r>
        <w:rPr>
          <w:lang w:val="en"/>
        </w:rPr>
        <w:t xml:space="preserve">    response_type</w:t>
      </w:r>
      <w:r>
        <w:rPr>
          <w:lang w:val="en"/>
        </w:rPr>
        <w:t>=id_token%20token</w:t>
      </w:r>
    </w:p>
    <w:p w14:paraId="2244E0EB" w14:textId="77777777" w:rsidR="00000000" w:rsidRDefault="00003266" w:rsidP="00003266">
      <w:pPr>
        <w:pStyle w:val="HTMLPreformatted"/>
        <w:ind w:left="1200" w:right="480"/>
        <w:divId w:val="419134951"/>
        <w:rPr>
          <w:lang w:val="en"/>
        </w:rPr>
      </w:pPr>
      <w:r>
        <w:rPr>
          <w:lang w:val="en"/>
        </w:rPr>
        <w:t xml:space="preserve">    &amp;client_id=s6BhdRkqt3</w:t>
      </w:r>
    </w:p>
    <w:p w14:paraId="47755CFB" w14:textId="77777777" w:rsidR="00000000" w:rsidRDefault="00003266" w:rsidP="00003266">
      <w:pPr>
        <w:pStyle w:val="HTMLPreformatted"/>
        <w:ind w:left="1200" w:right="480"/>
        <w:divId w:val="419134951"/>
        <w:rPr>
          <w:lang w:val="en"/>
        </w:rPr>
      </w:pPr>
      <w:r>
        <w:rPr>
          <w:lang w:val="en"/>
        </w:rPr>
        <w:t xml:space="preserve">    &amp;redirect_uri=https%3A%2F%2Fclient.example.org%2Fcb</w:t>
      </w:r>
    </w:p>
    <w:p w14:paraId="7C7CD934" w14:textId="77777777" w:rsidR="00000000" w:rsidRDefault="00003266" w:rsidP="00003266">
      <w:pPr>
        <w:pStyle w:val="HTMLPreformatted"/>
        <w:ind w:left="1200" w:right="480"/>
        <w:divId w:val="419134951"/>
        <w:rPr>
          <w:lang w:val="en"/>
        </w:rPr>
      </w:pPr>
      <w:r>
        <w:rPr>
          <w:lang w:val="en"/>
        </w:rPr>
        <w:t xml:space="preserve">    &amp;state=af0ifjsldkj HTTP/1.1</w:t>
      </w:r>
    </w:p>
    <w:p w14:paraId="5CA59FCB" w14:textId="77777777" w:rsidR="00000000" w:rsidRDefault="00003266" w:rsidP="00003266">
      <w:pPr>
        <w:pStyle w:val="HTMLPreformatted"/>
        <w:ind w:left="1200" w:right="480"/>
        <w:divId w:val="419134951"/>
        <w:rPr>
          <w:lang w:val="en"/>
        </w:rPr>
      </w:pPr>
      <w:r>
        <w:rPr>
          <w:lang w:val="en"/>
        </w:rPr>
        <w:t xml:space="preserve">  Host: server.example.com</w:t>
      </w:r>
    </w:p>
    <w:p w14:paraId="58F00AFB" w14:textId="77777777" w:rsidR="00000000" w:rsidRDefault="00003266" w:rsidP="00003266">
      <w:pPr>
        <w:pStyle w:val="HTMLPreformatted"/>
        <w:ind w:left="1200" w:right="480"/>
        <w:divId w:val="656886082"/>
        <w:rPr>
          <w:lang w:val="en"/>
        </w:rPr>
      </w:pPr>
    </w:p>
    <w:p w14:paraId="0BE23007" w14:textId="77777777" w:rsidR="00000000" w:rsidRDefault="00003266" w:rsidP="00003266">
      <w:pPr>
        <w:pStyle w:val="HTMLPreformatted"/>
        <w:ind w:left="1200" w:right="480"/>
        <w:divId w:val="656886082"/>
        <w:rPr>
          <w:lang w:val="en"/>
        </w:rPr>
      </w:pPr>
      <w:r>
        <w:rPr>
          <w:lang w:val="en"/>
        </w:rPr>
        <w:t xml:space="preserve">  HTTP/1.1 302 Found</w:t>
      </w:r>
    </w:p>
    <w:p w14:paraId="7F594525" w14:textId="77777777" w:rsidR="00000000" w:rsidRDefault="00003266" w:rsidP="00003266">
      <w:pPr>
        <w:pStyle w:val="HTMLPreformatted"/>
        <w:ind w:left="1200" w:right="480"/>
        <w:divId w:val="656886082"/>
        <w:rPr>
          <w:lang w:val="en"/>
        </w:rPr>
      </w:pPr>
      <w:r>
        <w:rPr>
          <w:lang w:val="en"/>
        </w:rPr>
        <w:t xml:space="preserve">  Location: https://client.example.org/cb#</w:t>
      </w:r>
    </w:p>
    <w:p w14:paraId="1EBE9D05" w14:textId="77777777" w:rsidR="00000000" w:rsidRDefault="00003266" w:rsidP="00003266">
      <w:pPr>
        <w:pStyle w:val="HTMLPreformatted"/>
        <w:ind w:left="1200" w:right="480"/>
        <w:divId w:val="656886082"/>
        <w:rPr>
          <w:lang w:val="en"/>
        </w:rPr>
      </w:pPr>
      <w:r>
        <w:rPr>
          <w:lang w:val="en"/>
        </w:rPr>
        <w:t xml:space="preserve">  access_token=SlAV32hkKG</w:t>
      </w:r>
    </w:p>
    <w:p w14:paraId="119A96F8" w14:textId="77777777" w:rsidR="00000000" w:rsidRDefault="00003266" w:rsidP="00003266">
      <w:pPr>
        <w:pStyle w:val="HTMLPreformatted"/>
        <w:ind w:left="1200" w:right="480"/>
        <w:divId w:val="656886082"/>
        <w:rPr>
          <w:lang w:val="en"/>
        </w:rPr>
      </w:pPr>
      <w:r>
        <w:rPr>
          <w:lang w:val="en"/>
        </w:rPr>
        <w:t xml:space="preserve">  &amp;</w:t>
      </w:r>
      <w:r>
        <w:rPr>
          <w:lang w:val="en"/>
        </w:rPr>
        <w:t>token_type=bearer</w:t>
      </w:r>
    </w:p>
    <w:p w14:paraId="729E6CE0" w14:textId="77777777" w:rsidR="00000000" w:rsidRDefault="00003266" w:rsidP="00003266">
      <w:pPr>
        <w:pStyle w:val="HTMLPreformatted"/>
        <w:ind w:left="1200" w:right="480"/>
        <w:divId w:val="656886082"/>
        <w:rPr>
          <w:lang w:val="en"/>
        </w:rPr>
      </w:pPr>
      <w:r>
        <w:rPr>
          <w:lang w:val="en"/>
        </w:rPr>
        <w:t xml:space="preserve">  &amp;id_token=eyJ0 ... NiJ9.eyJ1c ... I6IjIifX0.DeWt4Qu ... ZXso</w:t>
      </w:r>
    </w:p>
    <w:p w14:paraId="42C3C3D6" w14:textId="77777777" w:rsidR="00000000" w:rsidRDefault="00003266" w:rsidP="00003266">
      <w:pPr>
        <w:pStyle w:val="HTMLPreformatted"/>
        <w:ind w:left="1200" w:right="480"/>
        <w:divId w:val="656886082"/>
        <w:rPr>
          <w:lang w:val="en"/>
        </w:rPr>
      </w:pPr>
      <w:r>
        <w:rPr>
          <w:lang w:val="en"/>
        </w:rPr>
        <w:t xml:space="preserve">  &amp;expires_in=3600</w:t>
      </w:r>
    </w:p>
    <w:p w14:paraId="6B3CC953" w14:textId="77777777" w:rsidR="00000000" w:rsidRDefault="00003266" w:rsidP="00003266">
      <w:pPr>
        <w:pStyle w:val="HTMLPreformatted"/>
        <w:ind w:left="1200" w:right="480"/>
        <w:divId w:val="656886082"/>
        <w:rPr>
          <w:lang w:val="en"/>
        </w:rPr>
      </w:pPr>
      <w:r>
        <w:rPr>
          <w:lang w:val="en"/>
        </w:rPr>
        <w:t xml:space="preserve">  &amp;state=af0ifjsldkj</w:t>
      </w:r>
    </w:p>
    <w:p w14:paraId="1604542A" w14:textId="77777777" w:rsidR="00000000" w:rsidRDefault="00003266">
      <w:pPr>
        <w:spacing w:before="0" w:beforeAutospacing="0" w:after="0" w:afterAutospacing="0"/>
        <w:divId w:val="1163737478"/>
        <w:rPr>
          <w:rFonts w:ascii="Verdana" w:eastAsia="Times New Roman" w:hAnsi="Verdana"/>
          <w:color w:val="000000"/>
          <w:lang w:val="en"/>
        </w:rPr>
      </w:pPr>
      <w:bookmarkStart w:id="159" w:name="IANA"/>
      <w:bookmarkEnd w:id="159"/>
    </w:p>
    <w:p w14:paraId="3F1D8F06" w14:textId="77777777" w:rsidR="00000000" w:rsidRDefault="00003266">
      <w:pPr>
        <w:spacing w:before="0" w:beforeAutospacing="0" w:after="0" w:afterAutospacing="0"/>
        <w:divId w:val="1163737478"/>
        <w:rPr>
          <w:rFonts w:ascii="Verdana" w:eastAsia="Times New Roman" w:hAnsi="Verdana"/>
          <w:color w:val="000000"/>
          <w:lang w:val="en"/>
        </w:rPr>
      </w:pPr>
      <w:r>
        <w:rPr>
          <w:rFonts w:ascii="Verdana" w:eastAsia="Times New Roman" w:hAnsi="Verdana"/>
          <w:color w:val="000000"/>
          <w:lang w:val="en"/>
        </w:rPr>
        <w:pict>
          <v:rect id="_x0000_i103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8E4D48E" w14:textId="77777777">
        <w:trPr>
          <w:divId w:val="1163737478"/>
          <w:trHeight w:val="225"/>
          <w:tblCellSpacing w:w="15" w:type="dxa"/>
        </w:trPr>
        <w:tc>
          <w:tcPr>
            <w:tcW w:w="450" w:type="dxa"/>
            <w:shd w:val="clear" w:color="auto" w:fill="990000"/>
            <w:vAlign w:val="center"/>
            <w:hideMark/>
          </w:tcPr>
          <w:p w14:paraId="6C04A2C2" w14:textId="77777777" w:rsidR="00000000" w:rsidRDefault="00003266">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DBB0A9A" w14:textId="77777777" w:rsidR="00000000" w:rsidRDefault="00003266">
      <w:pPr>
        <w:pStyle w:val="Heading3"/>
        <w:divId w:val="1163737478"/>
        <w:rPr>
          <w:rFonts w:eastAsia="Times New Roman"/>
          <w:lang w:val="en"/>
        </w:rPr>
      </w:pPr>
      <w:bookmarkStart w:id="160" w:name="rfc.section.6"/>
      <w:bookmarkEnd w:id="160"/>
      <w:r>
        <w:rPr>
          <w:rFonts w:eastAsia="Times New Roman"/>
          <w:lang w:val="en"/>
        </w:rPr>
        <w:t>6.  IANA Considerations</w:t>
      </w:r>
    </w:p>
    <w:p w14:paraId="1B928692" w14:textId="77777777" w:rsidR="00000000" w:rsidRDefault="00003266">
      <w:pPr>
        <w:spacing w:before="0" w:beforeAutospacing="0" w:after="0" w:afterAutospacing="0"/>
        <w:divId w:val="1163737478"/>
        <w:rPr>
          <w:ins w:id="161" w:author="mbj" w:date="2013-10-18T18:21:00Z"/>
          <w:rFonts w:ascii="Verdana" w:eastAsia="Times New Roman" w:hAnsi="Verdana"/>
          <w:color w:val="000000"/>
          <w:lang w:val="en"/>
        </w:rPr>
      </w:pPr>
      <w:bookmarkStart w:id="162" w:name="OAuthResponseTypesReg"/>
      <w:bookmarkEnd w:id="162"/>
    </w:p>
    <w:p w14:paraId="5F415399" w14:textId="77777777" w:rsidR="00000000" w:rsidRDefault="00003266">
      <w:pPr>
        <w:spacing w:before="0" w:beforeAutospacing="0" w:after="0" w:afterAutospacing="0"/>
        <w:divId w:val="1163737478"/>
        <w:rPr>
          <w:ins w:id="163" w:author="mbj" w:date="2013-10-18T18:21:00Z"/>
          <w:rFonts w:ascii="Verdana" w:eastAsia="Times New Roman" w:hAnsi="Verdana"/>
          <w:color w:val="000000"/>
          <w:lang w:val="en"/>
        </w:rPr>
      </w:pPr>
      <w:ins w:id="164" w:author="mbj" w:date="2013-10-18T18:21:00Z">
        <w:r>
          <w:rPr>
            <w:rFonts w:ascii="Verdana" w:eastAsia="Times New Roman" w:hAnsi="Verdana"/>
            <w:color w:val="000000"/>
            <w:lang w:val="en"/>
          </w:rPr>
          <w:pict>
            <v:rect id="_x0000_i1036" style="width:0;height:.75pt" o:hralign="center" o:hrstd="t" o:hr="t" fillcolor="#a0a0a0" stroked="f"/>
          </w:pict>
        </w:r>
      </w:ins>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95F8996" w14:textId="77777777">
        <w:trPr>
          <w:divId w:val="1163737478"/>
          <w:trHeight w:val="225"/>
          <w:tblCellSpacing w:w="15" w:type="dxa"/>
          <w:ins w:id="165" w:author="mbj" w:date="2013-10-18T18:21:00Z"/>
        </w:trPr>
        <w:tc>
          <w:tcPr>
            <w:tcW w:w="450" w:type="dxa"/>
            <w:shd w:val="clear" w:color="auto" w:fill="990000"/>
            <w:vAlign w:val="center"/>
            <w:hideMark/>
          </w:tcPr>
          <w:p w14:paraId="6830F623" w14:textId="77777777" w:rsidR="00000000" w:rsidRDefault="00003266">
            <w:pPr>
              <w:spacing w:before="0" w:beforeAutospacing="0" w:after="0" w:afterAutospacing="0" w:line="225" w:lineRule="atLeast"/>
              <w:jc w:val="center"/>
              <w:rPr>
                <w:ins w:id="166" w:author="mbj" w:date="2013-10-18T18:21:00Z"/>
                <w:rFonts w:ascii="Verdana" w:eastAsia="Times New Roman" w:hAnsi="Verdana"/>
                <w:color w:val="FFFFFF"/>
              </w:rPr>
            </w:pPr>
            <w:ins w:id="167" w:author="mbj" w:date="2013-10-18T18:21: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onaco" w:eastAsia="Times New Roman" w:hAnsi="Monaco"/>
                  <w:b/>
                  <w:bCs/>
                  <w:color w:val="FFFFFF"/>
                  <w:sz w:val="20"/>
                  <w:szCs w:val="20"/>
                </w:rPr>
                <w:t> TOC </w:t>
              </w:r>
              <w:r>
                <w:rPr>
                  <w:rFonts w:ascii="Verdana" w:eastAsia="Times New Roman" w:hAnsi="Verdana"/>
                  <w:color w:val="FFFFFF"/>
                </w:rPr>
                <w:fldChar w:fldCharType="end"/>
              </w:r>
            </w:ins>
          </w:p>
        </w:tc>
      </w:tr>
    </w:tbl>
    <w:p w14:paraId="212E1669" w14:textId="77777777" w:rsidR="00000000" w:rsidRDefault="00003266">
      <w:pPr>
        <w:pStyle w:val="Heading3"/>
        <w:divId w:val="1163737478"/>
        <w:rPr>
          <w:ins w:id="168" w:author="mbj" w:date="2013-10-18T18:21:00Z"/>
          <w:rFonts w:eastAsia="Times New Roman"/>
          <w:lang w:val="en"/>
        </w:rPr>
      </w:pPr>
      <w:bookmarkStart w:id="169" w:name="rfc.section.6.1"/>
      <w:bookmarkEnd w:id="169"/>
      <w:ins w:id="170" w:author="mbj" w:date="2013-10-18T18:21:00Z">
        <w:r>
          <w:rPr>
            <w:rFonts w:eastAsia="Times New Roman"/>
            <w:lang w:val="en"/>
          </w:rPr>
          <w:t>6.1.</w:t>
        </w:r>
        <w:proofErr w:type="gramStart"/>
        <w:r>
          <w:rPr>
            <w:rFonts w:eastAsia="Times New Roman"/>
            <w:lang w:val="en"/>
          </w:rPr>
          <w:t xml:space="preserve">  </w:t>
        </w:r>
        <w:r>
          <w:rPr>
            <w:rFonts w:eastAsia="Times New Roman"/>
            <w:lang w:val="en"/>
          </w:rPr>
          <w:t>OAuth</w:t>
        </w:r>
        <w:proofErr w:type="gramEnd"/>
        <w:r>
          <w:rPr>
            <w:rFonts w:eastAsia="Times New Roman"/>
            <w:lang w:val="en"/>
          </w:rPr>
          <w:t xml:space="preserve"> Authorization Endpoint Response Types Registration</w:t>
        </w:r>
      </w:ins>
    </w:p>
    <w:p w14:paraId="001E8899" w14:textId="77777777" w:rsidR="00000000" w:rsidRDefault="00003266">
      <w:pPr>
        <w:pStyle w:val="NormalWeb"/>
        <w:divId w:val="1163737478"/>
        <w:rPr>
          <w:rFonts w:ascii="Verdana" w:hAnsi="Verdana"/>
          <w:color w:val="000000"/>
          <w:lang w:val="en"/>
        </w:rPr>
      </w:pPr>
      <w:r>
        <w:rPr>
          <w:rFonts w:ascii="Verdana" w:hAnsi="Verdana"/>
          <w:color w:val="000000"/>
          <w:lang w:val="en"/>
        </w:rPr>
        <w:t xml:space="preserve">This specification registers the </w:t>
      </w:r>
      <w:r>
        <w:rPr>
          <w:rStyle w:val="HTMLTypewriter"/>
          <w:lang w:val="en"/>
        </w:rPr>
        <w:t>response_type</w:t>
      </w:r>
      <w:r>
        <w:rPr>
          <w:rFonts w:ascii="Verdana" w:hAnsi="Verdana"/>
          <w:color w:val="000000"/>
          <w:lang w:val="en"/>
        </w:rPr>
        <w:t xml:space="preserve"> values defined by this specification in the IANA OAuth Authorization Endpoint Response Types registry </w:t>
      </w:r>
      <w:hyperlink w:anchor="RFC6749" w:history="1">
        <w:r>
          <w:rPr>
            <w:rStyle w:val="Hyperlink"/>
            <w:rFonts w:ascii="Verdana" w:hAnsi="Verdana"/>
            <w:u w:val="none"/>
            <w:lang w:val="en"/>
          </w:rPr>
          <w:t>[RFC6749]</w:t>
        </w:r>
        <w:r>
          <w:rPr>
            <w:rStyle w:val="Hyperlink"/>
            <w:rFonts w:ascii="Verdana" w:hAnsi="Verdana"/>
            <w:vanish/>
            <w:u w:val="none"/>
            <w:lang w:val="en"/>
          </w:rPr>
          <w:t xml:space="preserve"> (Hardt, D.</w:t>
        </w:r>
        <w:r>
          <w:rPr>
            <w:rStyle w:val="Hyperlink"/>
            <w:rFonts w:ascii="Verdana" w:hAnsi="Verdana"/>
            <w:vanish/>
            <w:u w:val="none"/>
            <w:lang w:val="en"/>
          </w:rPr>
          <w:t>, “The OAuth 2.0 Authorization Framework,” October 2012.)</w:t>
        </w:r>
      </w:hyperlink>
      <w:r>
        <w:rPr>
          <w:rFonts w:ascii="Verdana" w:hAnsi="Verdana"/>
          <w:color w:val="000000"/>
          <w:lang w:val="en"/>
        </w:rPr>
        <w:t xml:space="preserve">. </w:t>
      </w:r>
    </w:p>
    <w:p w14:paraId="2E6B0FE1" w14:textId="77777777" w:rsidR="00000000" w:rsidRDefault="00003266">
      <w:pPr>
        <w:spacing w:before="0" w:beforeAutospacing="0" w:after="0" w:afterAutospacing="0"/>
        <w:divId w:val="1163737478"/>
        <w:rPr>
          <w:rFonts w:ascii="Verdana" w:eastAsia="Times New Roman" w:hAnsi="Verdana"/>
          <w:color w:val="000000"/>
          <w:lang w:val="en"/>
        </w:rPr>
      </w:pPr>
      <w:bookmarkStart w:id="171" w:name="RegistryContents"/>
      <w:bookmarkEnd w:id="171"/>
    </w:p>
    <w:p w14:paraId="5C4CEA5A" w14:textId="77777777" w:rsidR="00000000" w:rsidRDefault="00003266">
      <w:pPr>
        <w:spacing w:before="0" w:beforeAutospacing="0" w:after="0" w:afterAutospacing="0"/>
        <w:divId w:val="1163737478"/>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6FD8A84" w14:textId="77777777">
        <w:trPr>
          <w:divId w:val="1163737478"/>
          <w:trHeight w:val="225"/>
          <w:tblCellSpacing w:w="15" w:type="dxa"/>
        </w:trPr>
        <w:tc>
          <w:tcPr>
            <w:tcW w:w="450" w:type="dxa"/>
            <w:shd w:val="clear" w:color="auto" w:fill="990000"/>
            <w:vAlign w:val="center"/>
            <w:hideMark/>
          </w:tcPr>
          <w:p w14:paraId="0DC76F17" w14:textId="77777777" w:rsidR="00000000" w:rsidRDefault="00003266">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7B7B688" w14:textId="77777777" w:rsidR="00000000" w:rsidRDefault="00003266">
      <w:pPr>
        <w:pStyle w:val="Heading3"/>
        <w:divId w:val="1163737478"/>
        <w:rPr>
          <w:rFonts w:eastAsia="Times New Roman"/>
          <w:lang w:val="en"/>
        </w:rPr>
      </w:pPr>
      <w:bookmarkStart w:id="172" w:name="rfc.section.6.1.1"/>
      <w:bookmarkEnd w:id="172"/>
      <w:r>
        <w:rPr>
          <w:rFonts w:eastAsia="Times New Roman"/>
          <w:lang w:val="en"/>
        </w:rPr>
        <w:t>6.1.</w:t>
      </w:r>
      <w:ins w:id="173" w:author="mbj" w:date="2013-10-18T18:21:00Z">
        <w:r>
          <w:rPr>
            <w:rFonts w:eastAsia="Times New Roman"/>
            <w:lang w:val="en"/>
          </w:rPr>
          <w:t>1.</w:t>
        </w:r>
      </w:ins>
      <w:proofErr w:type="gramStart"/>
      <w:r>
        <w:rPr>
          <w:rFonts w:eastAsia="Times New Roman"/>
          <w:lang w:val="en"/>
        </w:rPr>
        <w:t>  Registry</w:t>
      </w:r>
      <w:proofErr w:type="gramEnd"/>
      <w:r>
        <w:rPr>
          <w:rFonts w:eastAsia="Times New Roman"/>
          <w:lang w:val="en"/>
        </w:rPr>
        <w:t xml:space="preserve"> Contents</w:t>
      </w:r>
    </w:p>
    <w:p w14:paraId="1DE24B50" w14:textId="77777777" w:rsidR="00000000" w:rsidRDefault="00003266">
      <w:pPr>
        <w:numPr>
          <w:ilvl w:val="0"/>
          <w:numId w:val="1"/>
        </w:numPr>
        <w:ind w:left="1680" w:right="960"/>
        <w:divId w:val="1163737478"/>
        <w:rPr>
          <w:rFonts w:ascii="Verdana" w:eastAsia="Times New Roman" w:hAnsi="Verdana"/>
          <w:color w:val="000000"/>
          <w:lang w:val="en"/>
        </w:rPr>
        <w:pPrChange w:id="174" w:author="mbj" w:date="2013-10-18T18:21:00Z">
          <w:pPr>
            <w:numPr>
              <w:numId w:val="18"/>
            </w:numPr>
            <w:tabs>
              <w:tab w:val="num" w:pos="720"/>
            </w:tabs>
            <w:ind w:left="720" w:right="960" w:hanging="360"/>
            <w:divId w:val="1163737478"/>
          </w:pPr>
        </w:pPrChange>
      </w:pPr>
      <w:r>
        <w:rPr>
          <w:rFonts w:ascii="Verdana" w:eastAsia="Times New Roman" w:hAnsi="Verdana"/>
          <w:color w:val="000000"/>
          <w:lang w:val="en"/>
        </w:rPr>
        <w:t xml:space="preserve">Response Type Name: </w:t>
      </w:r>
      <w:r>
        <w:rPr>
          <w:rStyle w:val="HTMLTypewriter"/>
          <w:lang w:val="en"/>
        </w:rPr>
        <w:t>id_token</w:t>
      </w:r>
      <w:r>
        <w:rPr>
          <w:rFonts w:ascii="Verdana" w:eastAsia="Times New Roman" w:hAnsi="Verdana"/>
          <w:color w:val="000000"/>
          <w:lang w:val="en"/>
        </w:rPr>
        <w:t xml:space="preserve"> </w:t>
      </w:r>
    </w:p>
    <w:p w14:paraId="0D6FEF9E" w14:textId="77777777" w:rsidR="00000000" w:rsidRDefault="00003266">
      <w:pPr>
        <w:numPr>
          <w:ilvl w:val="0"/>
          <w:numId w:val="1"/>
        </w:numPr>
        <w:ind w:left="1680" w:right="960"/>
        <w:divId w:val="1163737478"/>
        <w:rPr>
          <w:rFonts w:ascii="Verdana" w:eastAsia="Times New Roman" w:hAnsi="Verdana"/>
          <w:color w:val="000000"/>
          <w:lang w:val="en"/>
        </w:rPr>
        <w:pPrChange w:id="175" w:author="mbj" w:date="2013-10-18T18:21:00Z">
          <w:pPr>
            <w:numPr>
              <w:numId w:val="18"/>
            </w:numPr>
            <w:tabs>
              <w:tab w:val="num" w:pos="720"/>
            </w:tabs>
            <w:ind w:left="720" w:right="960" w:hanging="360"/>
            <w:divId w:val="1163737478"/>
          </w:pPr>
        </w:pPrChange>
      </w:pPr>
      <w:r>
        <w:rPr>
          <w:rFonts w:ascii="Verdana" w:eastAsia="Times New Roman" w:hAnsi="Verdana"/>
          <w:color w:val="000000"/>
          <w:lang w:val="en"/>
        </w:rPr>
        <w:t>Change Controller: OpenID Foundation Artifact Binding Wor</w:t>
      </w:r>
      <w:r>
        <w:rPr>
          <w:rFonts w:ascii="Verdana" w:eastAsia="Times New Roman" w:hAnsi="Verdana"/>
          <w:color w:val="000000"/>
          <w:lang w:val="en"/>
        </w:rPr>
        <w:t xml:space="preserve">king Group - openid-specs-ab@lists.openid.net </w:t>
      </w:r>
    </w:p>
    <w:p w14:paraId="1A4832AE" w14:textId="77777777" w:rsidR="00000000" w:rsidRDefault="00003266">
      <w:pPr>
        <w:numPr>
          <w:ilvl w:val="0"/>
          <w:numId w:val="1"/>
        </w:numPr>
        <w:ind w:left="1680" w:right="960"/>
        <w:divId w:val="1163737478"/>
        <w:rPr>
          <w:rFonts w:ascii="Verdana" w:eastAsia="Times New Roman" w:hAnsi="Verdana"/>
          <w:color w:val="000000"/>
          <w:lang w:val="en"/>
        </w:rPr>
        <w:pPrChange w:id="176" w:author="mbj" w:date="2013-10-18T18:21:00Z">
          <w:pPr>
            <w:numPr>
              <w:numId w:val="18"/>
            </w:numPr>
            <w:tabs>
              <w:tab w:val="num" w:pos="720"/>
            </w:tabs>
            <w:ind w:left="720" w:right="960" w:hanging="360"/>
            <w:divId w:val="1163737478"/>
          </w:pPr>
        </w:pPrChange>
      </w:pPr>
      <w:r>
        <w:rPr>
          <w:rFonts w:ascii="Verdana" w:eastAsia="Times New Roman" w:hAnsi="Verdana"/>
          <w:color w:val="000000"/>
          <w:lang w:val="en"/>
        </w:rPr>
        <w:t xml:space="preserve">Specification Document(s): http://openid.net/specs/oauth-v2-multiple-response-types-1_0.html </w:t>
      </w:r>
    </w:p>
    <w:p w14:paraId="5ECCEC1D" w14:textId="77777777" w:rsidR="00000000" w:rsidRDefault="00003266">
      <w:pPr>
        <w:numPr>
          <w:ilvl w:val="0"/>
          <w:numId w:val="2"/>
        </w:numPr>
        <w:ind w:left="1680" w:right="960"/>
        <w:divId w:val="1163737478"/>
        <w:rPr>
          <w:rFonts w:ascii="Verdana" w:eastAsia="Times New Roman" w:hAnsi="Verdana"/>
          <w:color w:val="000000"/>
          <w:lang w:val="en"/>
        </w:rPr>
        <w:pPrChange w:id="177" w:author="mbj" w:date="2013-10-18T18:21:00Z">
          <w:pPr>
            <w:numPr>
              <w:numId w:val="19"/>
            </w:numPr>
            <w:tabs>
              <w:tab w:val="num" w:pos="720"/>
            </w:tabs>
            <w:ind w:left="720" w:right="960" w:hanging="360"/>
            <w:divId w:val="1163737478"/>
          </w:pPr>
        </w:pPrChange>
      </w:pPr>
      <w:r>
        <w:rPr>
          <w:rFonts w:ascii="Verdana" w:eastAsia="Times New Roman" w:hAnsi="Verdana"/>
          <w:color w:val="000000"/>
          <w:lang w:val="en"/>
        </w:rPr>
        <w:t xml:space="preserve">Response Type Name: </w:t>
      </w:r>
      <w:r>
        <w:rPr>
          <w:rStyle w:val="HTMLTypewriter"/>
          <w:lang w:val="en"/>
        </w:rPr>
        <w:t>none</w:t>
      </w:r>
      <w:r>
        <w:rPr>
          <w:rFonts w:ascii="Verdana" w:eastAsia="Times New Roman" w:hAnsi="Verdana"/>
          <w:color w:val="000000"/>
          <w:lang w:val="en"/>
        </w:rPr>
        <w:t xml:space="preserve"> </w:t>
      </w:r>
    </w:p>
    <w:p w14:paraId="768B097F" w14:textId="77777777" w:rsidR="00000000" w:rsidRDefault="00003266">
      <w:pPr>
        <w:numPr>
          <w:ilvl w:val="0"/>
          <w:numId w:val="2"/>
        </w:numPr>
        <w:ind w:left="1680" w:right="960"/>
        <w:divId w:val="1163737478"/>
        <w:rPr>
          <w:rFonts w:ascii="Verdana" w:eastAsia="Times New Roman" w:hAnsi="Verdana"/>
          <w:color w:val="000000"/>
          <w:lang w:val="en"/>
        </w:rPr>
        <w:pPrChange w:id="178" w:author="mbj" w:date="2013-10-18T18:21:00Z">
          <w:pPr>
            <w:numPr>
              <w:numId w:val="19"/>
            </w:numPr>
            <w:tabs>
              <w:tab w:val="num" w:pos="720"/>
            </w:tabs>
            <w:ind w:left="720" w:right="960" w:hanging="360"/>
            <w:divId w:val="1163737478"/>
          </w:pPr>
        </w:pPrChange>
      </w:pPr>
      <w:r>
        <w:rPr>
          <w:rFonts w:ascii="Verdana" w:eastAsia="Times New Roman" w:hAnsi="Verdana"/>
          <w:color w:val="000000"/>
          <w:lang w:val="en"/>
        </w:rPr>
        <w:t xml:space="preserve">Change Controller: </w:t>
      </w:r>
      <w:r>
        <w:rPr>
          <w:rFonts w:ascii="Verdana" w:eastAsia="Times New Roman" w:hAnsi="Verdana"/>
          <w:color w:val="000000"/>
          <w:lang w:val="en"/>
        </w:rPr>
        <w:t xml:space="preserve">OpenID Foundation Artifact Binding Working Group - openid-specs-ab@lists.openid.net </w:t>
      </w:r>
    </w:p>
    <w:p w14:paraId="4EF83BBB" w14:textId="77777777" w:rsidR="00000000" w:rsidRDefault="00003266">
      <w:pPr>
        <w:numPr>
          <w:ilvl w:val="0"/>
          <w:numId w:val="2"/>
        </w:numPr>
        <w:ind w:left="1680" w:right="960"/>
        <w:divId w:val="1163737478"/>
        <w:rPr>
          <w:rFonts w:ascii="Verdana" w:eastAsia="Times New Roman" w:hAnsi="Verdana"/>
          <w:color w:val="000000"/>
          <w:lang w:val="en"/>
        </w:rPr>
        <w:pPrChange w:id="179" w:author="mbj" w:date="2013-10-18T18:21:00Z">
          <w:pPr>
            <w:numPr>
              <w:numId w:val="19"/>
            </w:numPr>
            <w:tabs>
              <w:tab w:val="num" w:pos="720"/>
            </w:tabs>
            <w:ind w:left="720" w:right="960" w:hanging="360"/>
            <w:divId w:val="1163737478"/>
          </w:pPr>
        </w:pPrChange>
      </w:pPr>
      <w:r>
        <w:rPr>
          <w:rFonts w:ascii="Verdana" w:eastAsia="Times New Roman" w:hAnsi="Verdana"/>
          <w:color w:val="000000"/>
          <w:lang w:val="en"/>
        </w:rPr>
        <w:t xml:space="preserve">Specification Document(s): http://openid.net/specs/oauth-v2-multiple-response-types-1_0.html </w:t>
      </w:r>
    </w:p>
    <w:p w14:paraId="241852AC" w14:textId="77777777" w:rsidR="00000000" w:rsidRDefault="00003266">
      <w:pPr>
        <w:numPr>
          <w:ilvl w:val="0"/>
          <w:numId w:val="3"/>
        </w:numPr>
        <w:ind w:left="1680" w:right="960"/>
        <w:divId w:val="1163737478"/>
        <w:rPr>
          <w:rFonts w:ascii="Verdana" w:eastAsia="Times New Roman" w:hAnsi="Verdana"/>
          <w:color w:val="000000"/>
          <w:lang w:val="en"/>
        </w:rPr>
        <w:pPrChange w:id="180" w:author="mbj" w:date="2013-10-18T18:21:00Z">
          <w:pPr>
            <w:numPr>
              <w:numId w:val="20"/>
            </w:numPr>
            <w:tabs>
              <w:tab w:val="num" w:pos="720"/>
            </w:tabs>
            <w:ind w:left="720" w:right="960" w:hanging="360"/>
            <w:divId w:val="1163737478"/>
          </w:pPr>
        </w:pPrChange>
      </w:pPr>
      <w:r>
        <w:rPr>
          <w:rFonts w:ascii="Verdana" w:eastAsia="Times New Roman" w:hAnsi="Verdana"/>
          <w:color w:val="000000"/>
          <w:lang w:val="en"/>
        </w:rPr>
        <w:t xml:space="preserve">Response Type Name: </w:t>
      </w:r>
      <w:r>
        <w:rPr>
          <w:rStyle w:val="HTMLTypewriter"/>
          <w:lang w:val="en"/>
        </w:rPr>
        <w:t>code token</w:t>
      </w:r>
      <w:r>
        <w:rPr>
          <w:rFonts w:ascii="Verdana" w:eastAsia="Times New Roman" w:hAnsi="Verdana"/>
          <w:color w:val="000000"/>
          <w:lang w:val="en"/>
        </w:rPr>
        <w:t xml:space="preserve"> </w:t>
      </w:r>
    </w:p>
    <w:p w14:paraId="54284CE0" w14:textId="77777777" w:rsidR="00000000" w:rsidRDefault="00003266">
      <w:pPr>
        <w:numPr>
          <w:ilvl w:val="0"/>
          <w:numId w:val="3"/>
        </w:numPr>
        <w:ind w:left="1680" w:right="960"/>
        <w:divId w:val="1163737478"/>
        <w:rPr>
          <w:rFonts w:ascii="Verdana" w:eastAsia="Times New Roman" w:hAnsi="Verdana"/>
          <w:color w:val="000000"/>
          <w:lang w:val="en"/>
        </w:rPr>
        <w:pPrChange w:id="181" w:author="mbj" w:date="2013-10-18T18:21:00Z">
          <w:pPr>
            <w:numPr>
              <w:numId w:val="20"/>
            </w:numPr>
            <w:tabs>
              <w:tab w:val="num" w:pos="720"/>
            </w:tabs>
            <w:ind w:left="720" w:right="960" w:hanging="360"/>
            <w:divId w:val="1163737478"/>
          </w:pPr>
        </w:pPrChange>
      </w:pPr>
      <w:r>
        <w:rPr>
          <w:rFonts w:ascii="Verdana" w:eastAsia="Times New Roman" w:hAnsi="Verdana"/>
          <w:color w:val="000000"/>
          <w:lang w:val="en"/>
        </w:rPr>
        <w:t>Change Controller: OpenID Foundation Artifact</w:t>
      </w:r>
      <w:r>
        <w:rPr>
          <w:rFonts w:ascii="Verdana" w:eastAsia="Times New Roman" w:hAnsi="Verdana"/>
          <w:color w:val="000000"/>
          <w:lang w:val="en"/>
        </w:rPr>
        <w:t xml:space="preserve"> Binding Working Group - openid-specs-ab@lists.openid.net </w:t>
      </w:r>
    </w:p>
    <w:p w14:paraId="291A16A7" w14:textId="77777777" w:rsidR="00000000" w:rsidRDefault="00003266">
      <w:pPr>
        <w:numPr>
          <w:ilvl w:val="0"/>
          <w:numId w:val="3"/>
        </w:numPr>
        <w:ind w:left="1680" w:right="960"/>
        <w:divId w:val="1163737478"/>
        <w:rPr>
          <w:rFonts w:ascii="Verdana" w:eastAsia="Times New Roman" w:hAnsi="Verdana"/>
          <w:color w:val="000000"/>
          <w:lang w:val="en"/>
        </w:rPr>
        <w:pPrChange w:id="182" w:author="mbj" w:date="2013-10-18T18:21:00Z">
          <w:pPr>
            <w:numPr>
              <w:numId w:val="20"/>
            </w:numPr>
            <w:tabs>
              <w:tab w:val="num" w:pos="720"/>
            </w:tabs>
            <w:ind w:left="720" w:right="960" w:hanging="360"/>
            <w:divId w:val="1163737478"/>
          </w:pPr>
        </w:pPrChange>
      </w:pPr>
      <w:r>
        <w:rPr>
          <w:rFonts w:ascii="Verdana" w:eastAsia="Times New Roman" w:hAnsi="Verdana"/>
          <w:color w:val="000000"/>
          <w:lang w:val="en"/>
        </w:rPr>
        <w:t xml:space="preserve">Specification Document(s): http://openid.net/specs/oauth-v2-multiple-response-types-1_0.html </w:t>
      </w:r>
    </w:p>
    <w:p w14:paraId="68E3C002" w14:textId="77777777" w:rsidR="00000000" w:rsidRDefault="00003266">
      <w:pPr>
        <w:numPr>
          <w:ilvl w:val="0"/>
          <w:numId w:val="4"/>
        </w:numPr>
        <w:ind w:left="1680" w:right="960"/>
        <w:divId w:val="1163737478"/>
        <w:rPr>
          <w:rFonts w:ascii="Verdana" w:eastAsia="Times New Roman" w:hAnsi="Verdana"/>
          <w:color w:val="000000"/>
          <w:lang w:val="en"/>
        </w:rPr>
        <w:pPrChange w:id="183" w:author="mbj" w:date="2013-10-18T18:21:00Z">
          <w:pPr>
            <w:numPr>
              <w:numId w:val="21"/>
            </w:numPr>
            <w:tabs>
              <w:tab w:val="num" w:pos="720"/>
            </w:tabs>
            <w:ind w:left="720" w:right="960" w:hanging="360"/>
            <w:divId w:val="1163737478"/>
          </w:pPr>
        </w:pPrChange>
      </w:pPr>
      <w:r>
        <w:rPr>
          <w:rFonts w:ascii="Verdana" w:eastAsia="Times New Roman" w:hAnsi="Verdana"/>
          <w:color w:val="000000"/>
          <w:lang w:val="en"/>
        </w:rPr>
        <w:t xml:space="preserve">Response Type Name: </w:t>
      </w:r>
      <w:r>
        <w:rPr>
          <w:rStyle w:val="HTMLTypewriter"/>
          <w:lang w:val="en"/>
        </w:rPr>
        <w:t>code id_token</w:t>
      </w:r>
      <w:r>
        <w:rPr>
          <w:rFonts w:ascii="Verdana" w:eastAsia="Times New Roman" w:hAnsi="Verdana"/>
          <w:color w:val="000000"/>
          <w:lang w:val="en"/>
        </w:rPr>
        <w:t xml:space="preserve"> </w:t>
      </w:r>
    </w:p>
    <w:p w14:paraId="044A078A" w14:textId="77777777" w:rsidR="00000000" w:rsidRDefault="00003266">
      <w:pPr>
        <w:numPr>
          <w:ilvl w:val="0"/>
          <w:numId w:val="4"/>
        </w:numPr>
        <w:ind w:left="1680" w:right="960"/>
        <w:divId w:val="1163737478"/>
        <w:rPr>
          <w:rFonts w:ascii="Verdana" w:eastAsia="Times New Roman" w:hAnsi="Verdana"/>
          <w:color w:val="000000"/>
          <w:lang w:val="en"/>
        </w:rPr>
        <w:pPrChange w:id="184" w:author="mbj" w:date="2013-10-18T18:21:00Z">
          <w:pPr>
            <w:numPr>
              <w:numId w:val="21"/>
            </w:numPr>
            <w:tabs>
              <w:tab w:val="num" w:pos="720"/>
            </w:tabs>
            <w:ind w:left="720" w:right="960" w:hanging="360"/>
            <w:divId w:val="1163737478"/>
          </w:pPr>
        </w:pPrChange>
      </w:pPr>
      <w:r>
        <w:rPr>
          <w:rFonts w:ascii="Verdana" w:eastAsia="Times New Roman" w:hAnsi="Verdana"/>
          <w:color w:val="000000"/>
          <w:lang w:val="en"/>
        </w:rPr>
        <w:t xml:space="preserve">Change Controller: OpenID Foundation Artifact Binding Working Group </w:t>
      </w:r>
      <w:r>
        <w:rPr>
          <w:rFonts w:ascii="Verdana" w:eastAsia="Times New Roman" w:hAnsi="Verdana"/>
          <w:color w:val="000000"/>
          <w:lang w:val="en"/>
        </w:rPr>
        <w:t xml:space="preserve">- openid-specs-ab@lists.openid.net </w:t>
      </w:r>
    </w:p>
    <w:p w14:paraId="270FE172" w14:textId="77777777" w:rsidR="00000000" w:rsidRDefault="00003266">
      <w:pPr>
        <w:numPr>
          <w:ilvl w:val="0"/>
          <w:numId w:val="4"/>
        </w:numPr>
        <w:ind w:left="1680" w:right="960"/>
        <w:divId w:val="1163737478"/>
        <w:rPr>
          <w:rFonts w:ascii="Verdana" w:eastAsia="Times New Roman" w:hAnsi="Verdana"/>
          <w:color w:val="000000"/>
          <w:lang w:val="en"/>
        </w:rPr>
        <w:pPrChange w:id="185" w:author="mbj" w:date="2013-10-18T18:21:00Z">
          <w:pPr>
            <w:numPr>
              <w:numId w:val="21"/>
            </w:numPr>
            <w:tabs>
              <w:tab w:val="num" w:pos="720"/>
            </w:tabs>
            <w:ind w:left="720" w:right="960" w:hanging="360"/>
            <w:divId w:val="1163737478"/>
          </w:pPr>
        </w:pPrChange>
      </w:pPr>
      <w:r>
        <w:rPr>
          <w:rFonts w:ascii="Verdana" w:eastAsia="Times New Roman" w:hAnsi="Verdana"/>
          <w:color w:val="000000"/>
          <w:lang w:val="en"/>
        </w:rPr>
        <w:t xml:space="preserve">Specification Document(s): http://openid.net/specs/oauth-v2-multiple-response-types-1_0.html </w:t>
      </w:r>
    </w:p>
    <w:p w14:paraId="2748A19D" w14:textId="77777777" w:rsidR="00000000" w:rsidRDefault="00003266">
      <w:pPr>
        <w:numPr>
          <w:ilvl w:val="0"/>
          <w:numId w:val="5"/>
        </w:numPr>
        <w:ind w:left="1680" w:right="960"/>
        <w:divId w:val="1163737478"/>
        <w:rPr>
          <w:rFonts w:ascii="Verdana" w:eastAsia="Times New Roman" w:hAnsi="Verdana"/>
          <w:color w:val="000000"/>
          <w:lang w:val="en"/>
        </w:rPr>
        <w:pPrChange w:id="186" w:author="mbj" w:date="2013-10-18T18:21:00Z">
          <w:pPr>
            <w:numPr>
              <w:numId w:val="22"/>
            </w:numPr>
            <w:tabs>
              <w:tab w:val="num" w:pos="720"/>
            </w:tabs>
            <w:ind w:left="720" w:right="960" w:hanging="360"/>
            <w:divId w:val="1163737478"/>
          </w:pPr>
        </w:pPrChange>
      </w:pPr>
      <w:r>
        <w:rPr>
          <w:rFonts w:ascii="Verdana" w:eastAsia="Times New Roman" w:hAnsi="Verdana"/>
          <w:color w:val="000000"/>
          <w:lang w:val="en"/>
        </w:rPr>
        <w:t xml:space="preserve">Response Type Name: </w:t>
      </w:r>
      <w:r>
        <w:rPr>
          <w:rStyle w:val="HTMLTypewriter"/>
          <w:lang w:val="en"/>
        </w:rPr>
        <w:t>id_token token</w:t>
      </w:r>
      <w:r>
        <w:rPr>
          <w:rFonts w:ascii="Verdana" w:eastAsia="Times New Roman" w:hAnsi="Verdana"/>
          <w:color w:val="000000"/>
          <w:lang w:val="en"/>
        </w:rPr>
        <w:t xml:space="preserve"> </w:t>
      </w:r>
    </w:p>
    <w:p w14:paraId="286CDDA7" w14:textId="77777777" w:rsidR="00000000" w:rsidRDefault="00003266">
      <w:pPr>
        <w:numPr>
          <w:ilvl w:val="0"/>
          <w:numId w:val="5"/>
        </w:numPr>
        <w:ind w:left="1680" w:right="960"/>
        <w:divId w:val="1163737478"/>
        <w:rPr>
          <w:rFonts w:ascii="Verdana" w:eastAsia="Times New Roman" w:hAnsi="Verdana"/>
          <w:color w:val="000000"/>
          <w:lang w:val="en"/>
        </w:rPr>
        <w:pPrChange w:id="187" w:author="mbj" w:date="2013-10-18T18:21:00Z">
          <w:pPr>
            <w:numPr>
              <w:numId w:val="22"/>
            </w:numPr>
            <w:tabs>
              <w:tab w:val="num" w:pos="720"/>
            </w:tabs>
            <w:ind w:left="720" w:right="960" w:hanging="360"/>
            <w:divId w:val="1163737478"/>
          </w:pPr>
        </w:pPrChange>
      </w:pPr>
      <w:r>
        <w:rPr>
          <w:rFonts w:ascii="Verdana" w:eastAsia="Times New Roman" w:hAnsi="Verdana"/>
          <w:color w:val="000000"/>
          <w:lang w:val="en"/>
        </w:rPr>
        <w:t xml:space="preserve">Change Controller: </w:t>
      </w:r>
      <w:r>
        <w:rPr>
          <w:rFonts w:ascii="Verdana" w:eastAsia="Times New Roman" w:hAnsi="Verdana"/>
          <w:color w:val="000000"/>
          <w:lang w:val="en"/>
        </w:rPr>
        <w:t xml:space="preserve">OpenID Foundation Artifact Binding Working Group - openid-specs-ab@lists.openid.net </w:t>
      </w:r>
    </w:p>
    <w:p w14:paraId="73800C6F" w14:textId="77777777" w:rsidR="00000000" w:rsidRDefault="00003266">
      <w:pPr>
        <w:numPr>
          <w:ilvl w:val="0"/>
          <w:numId w:val="5"/>
        </w:numPr>
        <w:ind w:left="1680" w:right="960"/>
        <w:divId w:val="1163737478"/>
        <w:rPr>
          <w:rFonts w:ascii="Verdana" w:eastAsia="Times New Roman" w:hAnsi="Verdana"/>
          <w:color w:val="000000"/>
          <w:lang w:val="en"/>
        </w:rPr>
        <w:pPrChange w:id="188" w:author="mbj" w:date="2013-10-18T18:21:00Z">
          <w:pPr>
            <w:numPr>
              <w:numId w:val="22"/>
            </w:numPr>
            <w:tabs>
              <w:tab w:val="num" w:pos="720"/>
            </w:tabs>
            <w:ind w:left="720" w:right="960" w:hanging="360"/>
            <w:divId w:val="1163737478"/>
          </w:pPr>
        </w:pPrChange>
      </w:pPr>
      <w:r>
        <w:rPr>
          <w:rFonts w:ascii="Verdana" w:eastAsia="Times New Roman" w:hAnsi="Verdana"/>
          <w:color w:val="000000"/>
          <w:lang w:val="en"/>
        </w:rPr>
        <w:t xml:space="preserve">Specification Document(s): http://openid.net/specs/oauth-v2-multiple-response-types-1_0.html </w:t>
      </w:r>
    </w:p>
    <w:p w14:paraId="1269E414" w14:textId="77777777" w:rsidR="00000000" w:rsidRDefault="00003266">
      <w:pPr>
        <w:numPr>
          <w:ilvl w:val="0"/>
          <w:numId w:val="6"/>
        </w:numPr>
        <w:ind w:left="1680" w:right="960"/>
        <w:divId w:val="1163737478"/>
        <w:rPr>
          <w:rFonts w:ascii="Verdana" w:eastAsia="Times New Roman" w:hAnsi="Verdana"/>
          <w:color w:val="000000"/>
          <w:lang w:val="en"/>
        </w:rPr>
        <w:pPrChange w:id="189" w:author="mbj" w:date="2013-10-18T18:21:00Z">
          <w:pPr>
            <w:numPr>
              <w:numId w:val="23"/>
            </w:numPr>
            <w:tabs>
              <w:tab w:val="num" w:pos="720"/>
            </w:tabs>
            <w:ind w:left="720" w:right="960" w:hanging="360"/>
            <w:divId w:val="1163737478"/>
          </w:pPr>
        </w:pPrChange>
      </w:pPr>
      <w:r>
        <w:rPr>
          <w:rFonts w:ascii="Verdana" w:eastAsia="Times New Roman" w:hAnsi="Verdana"/>
          <w:color w:val="000000"/>
          <w:lang w:val="en"/>
        </w:rPr>
        <w:t xml:space="preserve">Response Type Name: </w:t>
      </w:r>
      <w:r>
        <w:rPr>
          <w:rStyle w:val="HTMLTypewriter"/>
          <w:lang w:val="en"/>
        </w:rPr>
        <w:t>code id_token token</w:t>
      </w:r>
      <w:r>
        <w:rPr>
          <w:rFonts w:ascii="Verdana" w:eastAsia="Times New Roman" w:hAnsi="Verdana"/>
          <w:color w:val="000000"/>
          <w:lang w:val="en"/>
        </w:rPr>
        <w:t xml:space="preserve"> </w:t>
      </w:r>
    </w:p>
    <w:p w14:paraId="035FA085" w14:textId="77777777" w:rsidR="00000000" w:rsidRDefault="00003266">
      <w:pPr>
        <w:numPr>
          <w:ilvl w:val="0"/>
          <w:numId w:val="6"/>
        </w:numPr>
        <w:ind w:left="1680" w:right="960"/>
        <w:divId w:val="1163737478"/>
        <w:rPr>
          <w:rFonts w:ascii="Verdana" w:eastAsia="Times New Roman" w:hAnsi="Verdana"/>
          <w:color w:val="000000"/>
          <w:lang w:val="en"/>
        </w:rPr>
        <w:pPrChange w:id="190" w:author="mbj" w:date="2013-10-18T18:21:00Z">
          <w:pPr>
            <w:numPr>
              <w:numId w:val="23"/>
            </w:numPr>
            <w:tabs>
              <w:tab w:val="num" w:pos="720"/>
            </w:tabs>
            <w:ind w:left="720" w:right="960" w:hanging="360"/>
            <w:divId w:val="1163737478"/>
          </w:pPr>
        </w:pPrChange>
      </w:pPr>
      <w:r>
        <w:rPr>
          <w:rFonts w:ascii="Verdana" w:eastAsia="Times New Roman" w:hAnsi="Verdana"/>
          <w:color w:val="000000"/>
          <w:lang w:val="en"/>
        </w:rPr>
        <w:t>Change Controller: OpenID Foundation</w:t>
      </w:r>
      <w:r>
        <w:rPr>
          <w:rFonts w:ascii="Verdana" w:eastAsia="Times New Roman" w:hAnsi="Verdana"/>
          <w:color w:val="000000"/>
          <w:lang w:val="en"/>
        </w:rPr>
        <w:t xml:space="preserve"> Artifact Binding Working Group - openid-specs-ab@lists.openid.net </w:t>
      </w:r>
    </w:p>
    <w:p w14:paraId="069DCC36" w14:textId="77777777" w:rsidR="00000000" w:rsidRDefault="00003266">
      <w:pPr>
        <w:numPr>
          <w:ilvl w:val="0"/>
          <w:numId w:val="6"/>
        </w:numPr>
        <w:ind w:left="1680" w:right="960"/>
        <w:divId w:val="1163737478"/>
        <w:rPr>
          <w:rFonts w:ascii="Verdana" w:eastAsia="Times New Roman" w:hAnsi="Verdana"/>
          <w:color w:val="000000"/>
          <w:lang w:val="en"/>
        </w:rPr>
        <w:pPrChange w:id="191" w:author="mbj" w:date="2013-10-18T18:21:00Z">
          <w:pPr>
            <w:numPr>
              <w:numId w:val="23"/>
            </w:numPr>
            <w:tabs>
              <w:tab w:val="num" w:pos="720"/>
            </w:tabs>
            <w:ind w:left="720" w:right="960" w:hanging="360"/>
            <w:divId w:val="1163737478"/>
          </w:pPr>
        </w:pPrChange>
      </w:pPr>
      <w:r>
        <w:rPr>
          <w:rFonts w:ascii="Verdana" w:eastAsia="Times New Roman" w:hAnsi="Verdana"/>
          <w:color w:val="000000"/>
          <w:lang w:val="en"/>
        </w:rPr>
        <w:t xml:space="preserve">Specification Document(s): http://openid.net/specs/oauth-v2-multiple-response-types-1_0.html </w:t>
      </w:r>
    </w:p>
    <w:p w14:paraId="6EAFE870" w14:textId="77777777" w:rsidR="00000000" w:rsidRDefault="00003266">
      <w:pPr>
        <w:spacing w:before="0" w:beforeAutospacing="0" w:after="0" w:afterAutospacing="0"/>
        <w:divId w:val="1163737478"/>
        <w:rPr>
          <w:rFonts w:ascii="Verdana" w:eastAsia="Times New Roman" w:hAnsi="Verdana"/>
          <w:color w:val="000000"/>
          <w:lang w:val="en"/>
        </w:rPr>
      </w:pPr>
      <w:bookmarkStart w:id="192" w:name="OAuthParametersRegistry"/>
      <w:bookmarkEnd w:id="192"/>
    </w:p>
    <w:p w14:paraId="6D75130F" w14:textId="77777777" w:rsidR="00000000" w:rsidRDefault="00003266">
      <w:pPr>
        <w:spacing w:before="0" w:beforeAutospacing="0" w:after="0" w:afterAutospacing="0"/>
        <w:divId w:val="1163737478"/>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04D22CB" w14:textId="77777777">
        <w:trPr>
          <w:divId w:val="1163737478"/>
          <w:trHeight w:val="225"/>
          <w:tblCellSpacing w:w="15" w:type="dxa"/>
        </w:trPr>
        <w:tc>
          <w:tcPr>
            <w:tcW w:w="450" w:type="dxa"/>
            <w:shd w:val="clear" w:color="auto" w:fill="990000"/>
            <w:vAlign w:val="center"/>
            <w:hideMark/>
          </w:tcPr>
          <w:p w14:paraId="3F6928C0" w14:textId="77777777" w:rsidR="00000000" w:rsidRDefault="00003266">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A3CA5CD" w14:textId="1AD757A9" w:rsidR="00000000" w:rsidRDefault="00003266">
      <w:pPr>
        <w:pStyle w:val="Heading3"/>
        <w:divId w:val="1163737478"/>
        <w:rPr>
          <w:ins w:id="193" w:author="mbj" w:date="2013-10-18T18:21:00Z"/>
          <w:rFonts w:eastAsia="Times New Roman"/>
          <w:lang w:val="en"/>
        </w:rPr>
      </w:pPr>
      <w:bookmarkStart w:id="194" w:name="rfc.section.6.2"/>
      <w:bookmarkEnd w:id="194"/>
      <w:del w:id="195" w:author="mbj" w:date="2013-10-18T18:21:00Z">
        <w:r>
          <w:rPr>
            <w:rFonts w:eastAsia="Times New Roman"/>
            <w:lang w:val="en"/>
          </w:rPr>
          <w:delText>7</w:delText>
        </w:r>
      </w:del>
      <w:ins w:id="196" w:author="mbj" w:date="2013-10-18T18:21:00Z">
        <w:r>
          <w:rPr>
            <w:rFonts w:eastAsia="Times New Roman"/>
            <w:lang w:val="en"/>
          </w:rPr>
          <w:t>6.2.</w:t>
        </w:r>
        <w:proofErr w:type="gramStart"/>
        <w:r>
          <w:rPr>
            <w:rFonts w:eastAsia="Times New Roman"/>
            <w:lang w:val="en"/>
          </w:rPr>
          <w:t>  OAuth</w:t>
        </w:r>
        <w:proofErr w:type="gramEnd"/>
        <w:r>
          <w:rPr>
            <w:rFonts w:eastAsia="Times New Roman"/>
            <w:lang w:val="en"/>
          </w:rPr>
          <w:t xml:space="preserve"> Parameters Registration</w:t>
        </w:r>
      </w:ins>
    </w:p>
    <w:p w14:paraId="33B1A46E" w14:textId="77777777" w:rsidR="00000000" w:rsidRDefault="00003266">
      <w:pPr>
        <w:pStyle w:val="NormalWeb"/>
        <w:divId w:val="1163737478"/>
        <w:rPr>
          <w:ins w:id="197" w:author="mbj" w:date="2013-10-18T18:21:00Z"/>
          <w:rFonts w:ascii="Verdana" w:hAnsi="Verdana"/>
          <w:color w:val="000000"/>
          <w:lang w:val="en"/>
        </w:rPr>
      </w:pPr>
      <w:ins w:id="198" w:author="mbj" w:date="2013-10-18T18:21:00Z">
        <w:r>
          <w:rPr>
            <w:rFonts w:ascii="Verdana" w:hAnsi="Verdana"/>
            <w:color w:val="000000"/>
            <w:lang w:val="en"/>
          </w:rPr>
          <w:t xml:space="preserve">This specification registers the following parameter in the IANA OAuth Parameters registry </w:t>
        </w:r>
        <w:r>
          <w:rPr>
            <w:rFonts w:ascii="Verdana" w:hAnsi="Verdana"/>
            <w:color w:val="000000"/>
            <w:lang w:val="en"/>
          </w:rPr>
          <w:t xml:space="preserve">defined in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RFC 6749</w:t>
        </w:r>
        <w:r>
          <w:rPr>
            <w:rStyle w:val="Hyperlink"/>
            <w:rFonts w:ascii="Verdana" w:hAnsi="Verdana"/>
            <w:vanish/>
            <w:u w:val="none"/>
            <w:lang w:val="en"/>
          </w:rPr>
          <w:t xml:space="preserve"> (Hardt, D., “The OAuth 2.0 Authorization Framework,” October 2012.)</w:t>
        </w:r>
        <w:r>
          <w:rPr>
            <w:rFonts w:ascii="Verdana" w:hAnsi="Verdana"/>
            <w:color w:val="000000"/>
            <w:lang w:val="en"/>
          </w:rPr>
          <w:fldChar w:fldCharType="end"/>
        </w:r>
        <w:r>
          <w:rPr>
            <w:rFonts w:ascii="Verdana" w:hAnsi="Verdana"/>
            <w:color w:val="000000"/>
            <w:lang w:val="en"/>
          </w:rPr>
          <w:t xml:space="preserve"> [RFC6749]. </w:t>
        </w:r>
      </w:ins>
    </w:p>
    <w:p w14:paraId="40FDEC93" w14:textId="77777777" w:rsidR="00000000" w:rsidRDefault="00003266">
      <w:pPr>
        <w:spacing w:before="0" w:beforeAutospacing="0" w:after="0" w:afterAutospacing="0"/>
        <w:divId w:val="1163737478"/>
        <w:rPr>
          <w:ins w:id="199" w:author="mbj" w:date="2013-10-18T18:21:00Z"/>
          <w:rFonts w:ascii="Verdana" w:eastAsia="Times New Roman" w:hAnsi="Verdana"/>
          <w:color w:val="000000"/>
          <w:lang w:val="en"/>
        </w:rPr>
      </w:pPr>
      <w:bookmarkStart w:id="200" w:name="ParametersContents"/>
      <w:bookmarkEnd w:id="200"/>
    </w:p>
    <w:p w14:paraId="68698A5B" w14:textId="77777777" w:rsidR="00000000" w:rsidRDefault="00003266">
      <w:pPr>
        <w:spacing w:before="0" w:beforeAutospacing="0" w:after="0" w:afterAutospacing="0"/>
        <w:divId w:val="1163737478"/>
        <w:rPr>
          <w:ins w:id="201" w:author="mbj" w:date="2013-10-18T18:21:00Z"/>
          <w:rFonts w:ascii="Verdana" w:eastAsia="Times New Roman" w:hAnsi="Verdana"/>
          <w:color w:val="000000"/>
          <w:lang w:val="en"/>
        </w:rPr>
      </w:pPr>
      <w:ins w:id="202" w:author="mbj" w:date="2013-10-18T18:21:00Z">
        <w:r>
          <w:rPr>
            <w:rFonts w:ascii="Verdana" w:eastAsia="Times New Roman" w:hAnsi="Verdana"/>
            <w:color w:val="000000"/>
            <w:lang w:val="en"/>
          </w:rPr>
          <w:pict>
            <v:rect id="_x0000_i1039" style="width:0;height:.75pt" o:hralign="center" o:hrstd="t" o:hr="t" fillcolor="#a0a0a0" stroked="f"/>
          </w:pict>
        </w:r>
      </w:ins>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3C98C1B" w14:textId="77777777">
        <w:trPr>
          <w:divId w:val="1163737478"/>
          <w:trHeight w:val="225"/>
          <w:tblCellSpacing w:w="15" w:type="dxa"/>
          <w:ins w:id="203" w:author="mbj" w:date="2013-10-18T18:21:00Z"/>
        </w:trPr>
        <w:tc>
          <w:tcPr>
            <w:tcW w:w="450" w:type="dxa"/>
            <w:shd w:val="clear" w:color="auto" w:fill="990000"/>
            <w:vAlign w:val="center"/>
            <w:hideMark/>
          </w:tcPr>
          <w:p w14:paraId="33EDC5C9" w14:textId="77777777" w:rsidR="00000000" w:rsidRDefault="00003266">
            <w:pPr>
              <w:spacing w:before="0" w:beforeAutospacing="0" w:after="0" w:afterAutospacing="0" w:line="225" w:lineRule="atLeast"/>
              <w:jc w:val="center"/>
              <w:rPr>
                <w:ins w:id="204" w:author="mbj" w:date="2013-10-18T18:21:00Z"/>
                <w:rFonts w:ascii="Verdana" w:eastAsia="Times New Roman" w:hAnsi="Verdana"/>
                <w:color w:val="FFFFFF"/>
              </w:rPr>
            </w:pPr>
            <w:ins w:id="205" w:author="mbj" w:date="2013-10-18T18:21: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onaco" w:eastAsia="Times New Roman" w:hAnsi="Monaco"/>
                  <w:b/>
                  <w:bCs/>
                  <w:color w:val="FFFFFF"/>
                  <w:sz w:val="20"/>
                  <w:szCs w:val="20"/>
                </w:rPr>
                <w:t> TOC </w:t>
              </w:r>
              <w:r>
                <w:rPr>
                  <w:rFonts w:ascii="Verdana" w:eastAsia="Times New Roman" w:hAnsi="Verdana"/>
                  <w:color w:val="FFFFFF"/>
                </w:rPr>
                <w:fldChar w:fldCharType="end"/>
              </w:r>
            </w:ins>
          </w:p>
        </w:tc>
      </w:tr>
    </w:tbl>
    <w:p w14:paraId="2610CAB7" w14:textId="77777777" w:rsidR="00000000" w:rsidRDefault="00003266">
      <w:pPr>
        <w:pStyle w:val="Heading3"/>
        <w:divId w:val="1163737478"/>
        <w:rPr>
          <w:ins w:id="206" w:author="mbj" w:date="2013-10-18T18:21:00Z"/>
          <w:rFonts w:eastAsia="Times New Roman"/>
          <w:lang w:val="en"/>
        </w:rPr>
      </w:pPr>
      <w:bookmarkStart w:id="207" w:name="rfc.section.6.2.1"/>
      <w:bookmarkEnd w:id="207"/>
      <w:ins w:id="208" w:author="mbj" w:date="2013-10-18T18:21:00Z">
        <w:r>
          <w:rPr>
            <w:rFonts w:eastAsia="Times New Roman"/>
            <w:lang w:val="en"/>
          </w:rPr>
          <w:t>6.2.1.</w:t>
        </w:r>
        <w:proofErr w:type="gramStart"/>
        <w:r>
          <w:rPr>
            <w:rFonts w:eastAsia="Times New Roman"/>
            <w:lang w:val="en"/>
          </w:rPr>
          <w:t>  Registry</w:t>
        </w:r>
        <w:proofErr w:type="gramEnd"/>
        <w:r>
          <w:rPr>
            <w:rFonts w:eastAsia="Times New Roman"/>
            <w:lang w:val="en"/>
          </w:rPr>
          <w:t xml:space="preserve"> Contents</w:t>
        </w:r>
      </w:ins>
    </w:p>
    <w:p w14:paraId="6D3D9F53" w14:textId="77777777" w:rsidR="00000000" w:rsidRDefault="00003266">
      <w:pPr>
        <w:numPr>
          <w:ilvl w:val="0"/>
          <w:numId w:val="7"/>
        </w:numPr>
        <w:ind w:left="1200" w:right="480"/>
        <w:divId w:val="1163737478"/>
        <w:rPr>
          <w:ins w:id="209" w:author="mbj" w:date="2013-10-18T18:21:00Z"/>
          <w:rFonts w:ascii="Verdana" w:eastAsia="Times New Roman" w:hAnsi="Verdana"/>
          <w:color w:val="000000"/>
          <w:lang w:val="en"/>
        </w:rPr>
      </w:pPr>
      <w:ins w:id="210" w:author="mbj" w:date="2013-10-18T18:21:00Z">
        <w:r>
          <w:rPr>
            <w:rFonts w:ascii="Verdana" w:eastAsia="Times New Roman" w:hAnsi="Verdana"/>
            <w:color w:val="000000"/>
            <w:lang w:val="en"/>
          </w:rPr>
          <w:t>Parameter name:</w:t>
        </w:r>
        <w:r>
          <w:rPr>
            <w:rFonts w:ascii="Verdana" w:eastAsia="Times New Roman" w:hAnsi="Verdana"/>
            <w:color w:val="000000"/>
            <w:lang w:val="en"/>
          </w:rPr>
          <w:t xml:space="preserve"> </w:t>
        </w:r>
        <w:r>
          <w:rPr>
            <w:rStyle w:val="HTMLTypewriter"/>
            <w:lang w:val="en"/>
          </w:rPr>
          <w:t>response_mode</w:t>
        </w:r>
        <w:r>
          <w:rPr>
            <w:rFonts w:ascii="Verdana" w:eastAsia="Times New Roman" w:hAnsi="Verdana"/>
            <w:color w:val="000000"/>
            <w:lang w:val="en"/>
          </w:rPr>
          <w:t xml:space="preserve"> </w:t>
        </w:r>
      </w:ins>
    </w:p>
    <w:p w14:paraId="701632FA" w14:textId="77777777" w:rsidR="00000000" w:rsidRDefault="00003266">
      <w:pPr>
        <w:numPr>
          <w:ilvl w:val="0"/>
          <w:numId w:val="7"/>
        </w:numPr>
        <w:ind w:left="1200" w:right="480"/>
        <w:divId w:val="1163737478"/>
        <w:rPr>
          <w:ins w:id="211" w:author="mbj" w:date="2013-10-18T18:21:00Z"/>
          <w:rFonts w:ascii="Verdana" w:eastAsia="Times New Roman" w:hAnsi="Verdana"/>
          <w:color w:val="000000"/>
          <w:lang w:val="en"/>
        </w:rPr>
      </w:pPr>
      <w:ins w:id="212" w:author="mbj" w:date="2013-10-18T18:21:00Z">
        <w:r>
          <w:rPr>
            <w:rFonts w:ascii="Verdana" w:eastAsia="Times New Roman" w:hAnsi="Verdana"/>
            <w:color w:val="000000"/>
            <w:lang w:val="en"/>
          </w:rPr>
          <w:t xml:space="preserve">Parameter usage location: Authorization Request </w:t>
        </w:r>
      </w:ins>
    </w:p>
    <w:p w14:paraId="1EAE9C87" w14:textId="77777777" w:rsidR="00000000" w:rsidRDefault="00003266">
      <w:pPr>
        <w:numPr>
          <w:ilvl w:val="0"/>
          <w:numId w:val="7"/>
        </w:numPr>
        <w:ind w:left="1200" w:right="480"/>
        <w:divId w:val="1163737478"/>
        <w:rPr>
          <w:ins w:id="213" w:author="mbj" w:date="2013-10-18T18:21:00Z"/>
          <w:rFonts w:ascii="Verdana" w:eastAsia="Times New Roman" w:hAnsi="Verdana"/>
          <w:color w:val="000000"/>
          <w:lang w:val="en"/>
        </w:rPr>
      </w:pPr>
      <w:ins w:id="214" w:author="mbj" w:date="2013-10-18T18:21:00Z">
        <w:r>
          <w:rPr>
            <w:rFonts w:ascii="Verdana" w:eastAsia="Times New Roman" w:hAnsi="Verdana"/>
            <w:color w:val="000000"/>
            <w:lang w:val="en"/>
          </w:rPr>
          <w:t xml:space="preserve">Change controller: OpenID Foundation Artifact Binding Working Group - openid-specs-ab@lists.openid.net </w:t>
        </w:r>
      </w:ins>
    </w:p>
    <w:p w14:paraId="2BB7BCB0" w14:textId="77777777" w:rsidR="00000000" w:rsidRDefault="00003266">
      <w:pPr>
        <w:numPr>
          <w:ilvl w:val="0"/>
          <w:numId w:val="7"/>
        </w:numPr>
        <w:ind w:left="1200" w:right="480"/>
        <w:divId w:val="1163737478"/>
        <w:rPr>
          <w:ins w:id="215" w:author="mbj" w:date="2013-10-18T18:21:00Z"/>
          <w:rFonts w:ascii="Verdana" w:eastAsia="Times New Roman" w:hAnsi="Verdana"/>
          <w:color w:val="000000"/>
          <w:lang w:val="en"/>
        </w:rPr>
      </w:pPr>
      <w:ins w:id="216" w:author="mbj" w:date="2013-10-18T18:21:00Z">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"ResponseModes"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2.1</w:t>
        </w:r>
        <w:r>
          <w:rPr>
            <w:rStyle w:val="Hyperlink"/>
            <w:rFonts w:ascii="Verdana" w:eastAsia="Times New Roman" w:hAnsi="Verdana"/>
            <w:vanish/>
            <w:u w:val="none"/>
            <w:lang w:val="en"/>
          </w:rPr>
          <w:t xml:space="preserve"> (Response Mo</w:t>
        </w:r>
        <w:r>
          <w:rPr>
            <w:rStyle w:val="Hyperlink"/>
            <w:rFonts w:ascii="Verdana" w:eastAsia="Times New Roman" w:hAnsi="Verdana"/>
            <w:vanish/>
            <w:u w:val="none"/>
            <w:lang w:val="en"/>
          </w:rPr>
          <w:t>des)</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ins>
    </w:p>
    <w:p w14:paraId="42CE7704" w14:textId="77777777" w:rsidR="00000000" w:rsidRDefault="00003266">
      <w:pPr>
        <w:numPr>
          <w:ilvl w:val="0"/>
          <w:numId w:val="7"/>
        </w:numPr>
        <w:ind w:left="1200" w:right="480"/>
        <w:divId w:val="1163737478"/>
        <w:rPr>
          <w:ins w:id="217" w:author="mbj" w:date="2013-10-18T18:21:00Z"/>
          <w:rFonts w:ascii="Verdana" w:eastAsia="Times New Roman" w:hAnsi="Verdana"/>
          <w:color w:val="000000"/>
          <w:lang w:val="en"/>
        </w:rPr>
      </w:pPr>
      <w:ins w:id="218" w:author="mbj" w:date="2013-10-18T18:21:00Z">
        <w:r>
          <w:rPr>
            <w:rFonts w:ascii="Verdana" w:eastAsia="Times New Roman" w:hAnsi="Verdana"/>
            <w:color w:val="000000"/>
            <w:lang w:val="en"/>
          </w:rPr>
          <w:t xml:space="preserve">Related information: None </w:t>
        </w:r>
      </w:ins>
    </w:p>
    <w:p w14:paraId="05B8AE72" w14:textId="77777777" w:rsidR="00000000" w:rsidRDefault="00003266">
      <w:pPr>
        <w:spacing w:before="0" w:beforeAutospacing="0" w:after="0" w:afterAutospacing="0"/>
        <w:divId w:val="1163737478"/>
        <w:rPr>
          <w:ins w:id="219" w:author="mbj" w:date="2013-10-18T18:21:00Z"/>
          <w:rFonts w:ascii="Verdana" w:eastAsia="Times New Roman" w:hAnsi="Verdana"/>
          <w:color w:val="000000"/>
          <w:lang w:val="en"/>
        </w:rPr>
      </w:pPr>
      <w:bookmarkStart w:id="220" w:name="Security"/>
      <w:bookmarkEnd w:id="220"/>
    </w:p>
    <w:p w14:paraId="190904A9" w14:textId="77777777" w:rsidR="00000000" w:rsidRDefault="00003266">
      <w:pPr>
        <w:spacing w:before="0" w:beforeAutospacing="0" w:after="0" w:afterAutospacing="0"/>
        <w:divId w:val="1163737478"/>
        <w:rPr>
          <w:ins w:id="221" w:author="mbj" w:date="2013-10-18T18:21:00Z"/>
          <w:rFonts w:ascii="Verdana" w:eastAsia="Times New Roman" w:hAnsi="Verdana"/>
          <w:color w:val="000000"/>
          <w:lang w:val="en"/>
        </w:rPr>
      </w:pPr>
      <w:ins w:id="222" w:author="mbj" w:date="2013-10-18T18:21:00Z">
        <w:r>
          <w:rPr>
            <w:rFonts w:ascii="Verdana" w:eastAsia="Times New Roman" w:hAnsi="Verdana"/>
            <w:color w:val="000000"/>
            <w:lang w:val="en"/>
          </w:rPr>
          <w:pict>
            <v:rect id="_x0000_i1040" style="width:0;height:.75pt" o:hralign="center" o:hrstd="t" o:hr="t" fillcolor="#a0a0a0" stroked="f"/>
          </w:pict>
        </w:r>
      </w:ins>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D5CDB78" w14:textId="77777777">
        <w:trPr>
          <w:divId w:val="1163737478"/>
          <w:trHeight w:val="225"/>
          <w:tblCellSpacing w:w="15" w:type="dxa"/>
          <w:ins w:id="223" w:author="mbj" w:date="2013-10-18T18:21:00Z"/>
        </w:trPr>
        <w:tc>
          <w:tcPr>
            <w:tcW w:w="450" w:type="dxa"/>
            <w:shd w:val="clear" w:color="auto" w:fill="990000"/>
            <w:vAlign w:val="center"/>
            <w:hideMark/>
          </w:tcPr>
          <w:p w14:paraId="0A04988C" w14:textId="77777777" w:rsidR="00000000" w:rsidRDefault="00003266">
            <w:pPr>
              <w:spacing w:before="0" w:beforeAutospacing="0" w:after="0" w:afterAutospacing="0" w:line="225" w:lineRule="atLeast"/>
              <w:jc w:val="center"/>
              <w:rPr>
                <w:ins w:id="224" w:author="mbj" w:date="2013-10-18T18:21:00Z"/>
                <w:rFonts w:ascii="Verdana" w:eastAsia="Times New Roman" w:hAnsi="Verdana"/>
                <w:color w:val="FFFFFF"/>
              </w:rPr>
            </w:pPr>
            <w:ins w:id="225" w:author="mbj" w:date="2013-10-18T18:21: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onaco" w:eastAsia="Times New Roman" w:hAnsi="Monaco"/>
                  <w:b/>
                  <w:bCs/>
                  <w:color w:val="FFFFFF"/>
                  <w:sz w:val="20"/>
                  <w:szCs w:val="20"/>
                </w:rPr>
                <w:t> TOC </w:t>
              </w:r>
              <w:r>
                <w:rPr>
                  <w:rFonts w:ascii="Verdana" w:eastAsia="Times New Roman" w:hAnsi="Verdana"/>
                  <w:color w:val="FFFFFF"/>
                </w:rPr>
                <w:fldChar w:fldCharType="end"/>
              </w:r>
            </w:ins>
          </w:p>
        </w:tc>
      </w:tr>
    </w:tbl>
    <w:p w14:paraId="1E5C75AB" w14:textId="77777777" w:rsidR="00000000" w:rsidRDefault="00003266">
      <w:pPr>
        <w:pStyle w:val="Heading3"/>
        <w:divId w:val="1163737478"/>
        <w:rPr>
          <w:ins w:id="226" w:author="mbj" w:date="2013-10-18T18:21:00Z"/>
          <w:rFonts w:eastAsia="Times New Roman"/>
          <w:lang w:val="en"/>
        </w:rPr>
      </w:pPr>
      <w:bookmarkStart w:id="227" w:name="rfc.section.7"/>
      <w:bookmarkEnd w:id="227"/>
      <w:ins w:id="228" w:author="mbj" w:date="2013-10-18T18:21:00Z">
        <w:r>
          <w:rPr>
            <w:rFonts w:eastAsia="Times New Roman"/>
            <w:lang w:val="en"/>
          </w:rPr>
          <w:t>7.  Security Considerations</w:t>
        </w:r>
      </w:ins>
    </w:p>
    <w:p w14:paraId="5C1AEA53" w14:textId="77777777" w:rsidR="00000000" w:rsidRDefault="00003266">
      <w:pPr>
        <w:pStyle w:val="NormalWeb"/>
        <w:divId w:val="1163737478"/>
        <w:rPr>
          <w:ins w:id="229" w:author="mbj" w:date="2013-10-18T18:21:00Z"/>
          <w:rFonts w:ascii="Verdana" w:hAnsi="Verdana"/>
          <w:color w:val="000000"/>
          <w:lang w:val="en"/>
        </w:rPr>
      </w:pPr>
      <w:ins w:id="230" w:author="mbj" w:date="2013-10-18T18:21:00Z">
        <w:r>
          <w:rPr>
            <w:rFonts w:ascii="Verdana" w:hAnsi="Verdana"/>
            <w:color w:val="000000"/>
            <w:lang w:val="en"/>
          </w:rPr>
          <w:t>There are security implications to encoding response values in the query string.</w:t>
        </w:r>
      </w:ins>
      <w:moveToRangeStart w:id="231" w:author="mbj" w:date="2013-10-18T18:21:00Z" w:name="move369883834"/>
      <w:moveTo w:id="232" w:author="mbj" w:date="2013-10-18T18:21:00Z">
        <w:r>
          <w:rPr>
            <w:rFonts w:ascii="Verdana" w:hAnsi="Verdana"/>
            <w:color w:val="000000"/>
            <w:lang w:val="en"/>
          </w:rPr>
          <w:t xml:space="preserve"> The HTTP Referer header includes query parameters, and so any values encoded in query parameters will leak to third parties. Thus, while it is safe to encode an Authorization </w:t>
        </w:r>
        <w:r>
          <w:rPr>
            <w:rFonts w:ascii="Verdana" w:hAnsi="Verdana"/>
            <w:color w:val="000000"/>
            <w:lang w:val="en"/>
          </w:rPr>
          <w:t xml:space="preserve">Code as a query parameter when using a Confidential Client (because it can't be used without the Client Secret, which third parties won't have), more sensitive information such as Access Tokens and ID Tokens MUST NOT be encoded in the query string. </w:t>
        </w:r>
      </w:moveTo>
      <w:moveToRangeEnd w:id="231"/>
      <w:ins w:id="233" w:author="mbj" w:date="2013-10-18T18:21:00Z">
        <w:r>
          <w:rPr>
            <w:rFonts w:ascii="Verdana" w:hAnsi="Verdana"/>
            <w:color w:val="000000"/>
            <w:lang w:val="en"/>
          </w:rPr>
          <w:t>In no c</w:t>
        </w:r>
        <w:r>
          <w:rPr>
            <w:rFonts w:ascii="Verdana" w:hAnsi="Verdana"/>
            <w:color w:val="000000"/>
            <w:lang w:val="en"/>
          </w:rPr>
          <w:t xml:space="preserve">ase should a set of response parameters whose default Response Mode is the fragment encoding be encoded using the query encoding. However, it is safe to return response parameters whose default Response Mode is the fragment encoding using the </w:t>
        </w:r>
        <w:r>
          <w:rPr>
            <w:rStyle w:val="HTMLTypewriter"/>
            <w:lang w:val="en"/>
          </w:rPr>
          <w:t>form_post</w:t>
        </w:r>
        <w:r>
          <w:rPr>
            <w:rFonts w:ascii="Verdana" w:hAnsi="Verdana"/>
            <w:color w:val="000000"/>
            <w:lang w:val="en"/>
          </w:rPr>
          <w:t xml:space="preserve"> Res</w:t>
        </w:r>
        <w:r>
          <w:rPr>
            <w:rFonts w:ascii="Verdana" w:hAnsi="Verdana"/>
            <w:color w:val="000000"/>
            <w:lang w:val="en"/>
          </w:rPr>
          <w:t xml:space="preserve">ponse Mode. </w:t>
        </w:r>
      </w:ins>
    </w:p>
    <w:p w14:paraId="0F9C5DC1" w14:textId="77777777" w:rsidR="00000000" w:rsidRDefault="00003266">
      <w:pPr>
        <w:spacing w:before="0" w:beforeAutospacing="0" w:after="0" w:afterAutospacing="0"/>
        <w:divId w:val="1163737478"/>
        <w:rPr>
          <w:ins w:id="234" w:author="mbj" w:date="2013-10-18T18:21:00Z"/>
          <w:rFonts w:ascii="Verdana" w:eastAsia="Times New Roman" w:hAnsi="Verdana"/>
          <w:color w:val="000000"/>
          <w:lang w:val="en"/>
        </w:rPr>
      </w:pPr>
      <w:bookmarkStart w:id="235" w:name="rfc.references1"/>
      <w:bookmarkEnd w:id="235"/>
    </w:p>
    <w:p w14:paraId="7CC5624B" w14:textId="77777777" w:rsidR="00000000" w:rsidRDefault="00003266">
      <w:pPr>
        <w:spacing w:before="0" w:beforeAutospacing="0" w:after="0" w:afterAutospacing="0"/>
        <w:divId w:val="1163737478"/>
        <w:rPr>
          <w:ins w:id="236" w:author="mbj" w:date="2013-10-18T18:21:00Z"/>
          <w:rFonts w:ascii="Verdana" w:eastAsia="Times New Roman" w:hAnsi="Verdana"/>
          <w:color w:val="000000"/>
          <w:lang w:val="en"/>
        </w:rPr>
      </w:pPr>
      <w:ins w:id="237" w:author="mbj" w:date="2013-10-18T18:21:00Z">
        <w:r>
          <w:rPr>
            <w:rFonts w:ascii="Verdana" w:eastAsia="Times New Roman" w:hAnsi="Verdana"/>
            <w:color w:val="000000"/>
            <w:lang w:val="en"/>
          </w:rPr>
          <w:pict>
            <v:rect id="_x0000_i1041" style="width:0;height:.75pt" o:hralign="center" o:hrstd="t" o:hr="t" fillcolor="#a0a0a0" stroked="f"/>
          </w:pict>
        </w:r>
      </w:ins>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79967C4" w14:textId="77777777">
        <w:trPr>
          <w:divId w:val="1163737478"/>
          <w:trHeight w:val="225"/>
          <w:tblCellSpacing w:w="15" w:type="dxa"/>
          <w:ins w:id="238" w:author="mbj" w:date="2013-10-18T18:21:00Z"/>
        </w:trPr>
        <w:tc>
          <w:tcPr>
            <w:tcW w:w="450" w:type="dxa"/>
            <w:shd w:val="clear" w:color="auto" w:fill="990000"/>
            <w:vAlign w:val="center"/>
            <w:hideMark/>
          </w:tcPr>
          <w:p w14:paraId="3B58C564" w14:textId="77777777" w:rsidR="00000000" w:rsidRDefault="00003266">
            <w:pPr>
              <w:spacing w:before="0" w:beforeAutospacing="0" w:after="0" w:afterAutospacing="0" w:line="225" w:lineRule="atLeast"/>
              <w:jc w:val="center"/>
              <w:rPr>
                <w:ins w:id="239" w:author="mbj" w:date="2013-10-18T18:21:00Z"/>
                <w:rFonts w:ascii="Verdana" w:eastAsia="Times New Roman" w:hAnsi="Verdana"/>
                <w:color w:val="FFFFFF"/>
              </w:rPr>
            </w:pPr>
            <w:ins w:id="240" w:author="mbj" w:date="2013-10-18T18:21: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onaco" w:eastAsia="Times New Roman" w:hAnsi="Monaco"/>
                  <w:b/>
                  <w:bCs/>
                  <w:color w:val="FFFFFF"/>
                  <w:sz w:val="20"/>
                  <w:szCs w:val="20"/>
                </w:rPr>
                <w:t> TOC </w:t>
              </w:r>
              <w:r>
                <w:rPr>
                  <w:rFonts w:ascii="Verdana" w:eastAsia="Times New Roman" w:hAnsi="Verdana"/>
                  <w:color w:val="FFFFFF"/>
                </w:rPr>
                <w:fldChar w:fldCharType="end"/>
              </w:r>
            </w:ins>
          </w:p>
        </w:tc>
      </w:tr>
    </w:tbl>
    <w:p w14:paraId="332EAD42" w14:textId="77777777" w:rsidR="00000000" w:rsidRDefault="00003266">
      <w:pPr>
        <w:pStyle w:val="Heading3"/>
        <w:divId w:val="1163737478"/>
        <w:rPr>
          <w:rFonts w:eastAsia="Times New Roman"/>
          <w:lang w:val="en"/>
        </w:rPr>
      </w:pPr>
      <w:ins w:id="241" w:author="mbj" w:date="2013-10-18T18:21:00Z">
        <w:r>
          <w:rPr>
            <w:rFonts w:eastAsia="Times New Roman"/>
            <w:lang w:val="en"/>
          </w:rPr>
          <w:t>8</w:t>
        </w:r>
      </w:ins>
      <w:r>
        <w:rPr>
          <w:rFonts w:eastAsia="Times New Roman"/>
          <w:lang w:val="en"/>
        </w:rPr>
        <w:t>.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1293"/>
        <w:gridCol w:w="8063"/>
      </w:tblGrid>
      <w:tr w:rsidR="00000000" w14:paraId="14FA90C2" w14:textId="77777777">
        <w:trPr>
          <w:divId w:val="1163737478"/>
          <w:tblCellSpacing w:w="15" w:type="dxa"/>
        </w:trPr>
        <w:tc>
          <w:tcPr>
            <w:tcW w:w="0" w:type="auto"/>
            <w:hideMark/>
          </w:tcPr>
          <w:p w14:paraId="20B99BC3" w14:textId="77777777" w:rsidR="00000000" w:rsidRDefault="00003266">
            <w:pPr>
              <w:spacing w:before="0" w:beforeAutospacing="0" w:after="0" w:afterAutospacing="0"/>
              <w:rPr>
                <w:rFonts w:ascii="Verdana" w:eastAsia="Times New Roman" w:hAnsi="Verdana"/>
                <w:color w:val="000000"/>
                <w:sz w:val="20"/>
                <w:szCs w:val="20"/>
              </w:rPr>
            </w:pPr>
            <w:bookmarkStart w:id="242" w:name="RFC2119"/>
            <w:r>
              <w:rPr>
                <w:rFonts w:ascii="Verdana" w:eastAsia="Times New Roman" w:hAnsi="Verdana"/>
                <w:b/>
                <w:bCs/>
                <w:color w:val="000000"/>
                <w:sz w:val="20"/>
                <w:szCs w:val="20"/>
              </w:rPr>
              <w:t>[RFC2119]</w:t>
            </w:r>
            <w:bookmarkEnd w:id="242"/>
          </w:p>
        </w:tc>
        <w:tc>
          <w:tcPr>
            <w:tcW w:w="0" w:type="auto"/>
            <w:vAlign w:val="center"/>
            <w:hideMark/>
          </w:tcPr>
          <w:p w14:paraId="0B995911" w14:textId="77777777" w:rsidR="00000000" w:rsidRDefault="00003266">
            <w:pPr>
              <w:spacing w:before="0" w:beforeAutospacing="0" w:after="0" w:afterAutospacing="0"/>
              <w:rPr>
                <w:rFonts w:ascii="Verdana" w:eastAsia="Times New Roman" w:hAnsi="Verdana"/>
                <w:color w:val="000000"/>
                <w:sz w:val="20"/>
                <w:szCs w:val="20"/>
              </w:rPr>
            </w:pPr>
            <w:hyperlink r:id="rId7" w:history="1">
              <w:r>
                <w:rPr>
                  <w:rStyle w:val="Hyperlink"/>
                  <w:rFonts w:ascii="Verdana" w:eastAsia="Times New Roman" w:hAnsi="Verdana"/>
                  <w:sz w:val="20"/>
                  <w:szCs w:val="20"/>
                </w:rPr>
                <w:t>Bradner, S.</w:t>
              </w:r>
            </w:hyperlink>
            <w:r>
              <w:rPr>
                <w:rFonts w:ascii="Verdana" w:eastAsia="Times New Roman" w:hAnsi="Verdana"/>
                <w:color w:val="000000"/>
                <w:sz w:val="20"/>
                <w:szCs w:val="20"/>
              </w:rPr>
              <w:t>, “</w:t>
            </w:r>
            <w:hyperlink r:id="rId8" w:history="1">
              <w:r>
                <w:rPr>
                  <w:rStyle w:val="Hyperlink"/>
                  <w:rFonts w:ascii="Verdana" w:eastAsia="Times New Roman" w:hAnsi="Verdana"/>
                  <w:sz w:val="20"/>
                  <w:szCs w:val="20"/>
                </w:rPr>
                <w:t>Key words for use in RFCs to Indicate Requirement Levels</w:t>
              </w:r>
            </w:hyperlink>
            <w:r>
              <w:rPr>
                <w:rFonts w:ascii="Verdana" w:eastAsia="Times New Roman" w:hAnsi="Verdana"/>
                <w:color w:val="000000"/>
                <w:sz w:val="20"/>
                <w:szCs w:val="20"/>
              </w:rPr>
              <w:t>,” BCP 14, RFC 2119, March 1997 (</w:t>
            </w:r>
            <w:hyperlink r:id="rId9"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10"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11"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31595065" w14:textId="77777777">
        <w:trPr>
          <w:divId w:val="1163737478"/>
          <w:tblCellSpacing w:w="15" w:type="dxa"/>
        </w:trPr>
        <w:tc>
          <w:tcPr>
            <w:tcW w:w="0" w:type="auto"/>
            <w:hideMark/>
          </w:tcPr>
          <w:p w14:paraId="6B902310" w14:textId="77777777" w:rsidR="00000000" w:rsidRDefault="00003266">
            <w:pPr>
              <w:spacing w:before="0" w:beforeAutospacing="0" w:after="0" w:afterAutospacing="0"/>
              <w:rPr>
                <w:rFonts w:ascii="Verdana" w:eastAsia="Times New Roman" w:hAnsi="Verdana"/>
                <w:color w:val="000000"/>
                <w:sz w:val="20"/>
                <w:szCs w:val="20"/>
              </w:rPr>
            </w:pPr>
            <w:bookmarkStart w:id="243" w:name="RFC6749"/>
            <w:r>
              <w:rPr>
                <w:rFonts w:ascii="Verdana" w:eastAsia="Times New Roman" w:hAnsi="Verdana"/>
                <w:b/>
                <w:bCs/>
                <w:color w:val="000000"/>
                <w:sz w:val="20"/>
                <w:szCs w:val="20"/>
              </w:rPr>
              <w:t>[RFC6749]</w:t>
            </w:r>
            <w:bookmarkEnd w:id="243"/>
          </w:p>
        </w:tc>
        <w:tc>
          <w:tcPr>
            <w:tcW w:w="0" w:type="auto"/>
            <w:vAlign w:val="center"/>
            <w:hideMark/>
          </w:tcPr>
          <w:p w14:paraId="139E0CAF" w14:textId="77777777" w:rsidR="00000000" w:rsidRDefault="00003266">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 D., “</w:t>
            </w:r>
            <w:hyperlink r:id="rId12" w:history="1">
              <w:r>
                <w:rPr>
                  <w:rStyle w:val="Hyperlink"/>
                  <w:rFonts w:ascii="Verdana" w:eastAsia="Times New Roman" w:hAnsi="Verdana"/>
                  <w:sz w:val="20"/>
                  <w:szCs w:val="20"/>
                </w:rPr>
                <w:t>The OAuth 2.0 Authorization Framework</w:t>
              </w:r>
            </w:hyperlink>
            <w:r>
              <w:rPr>
                <w:rFonts w:ascii="Verdana" w:eastAsia="Times New Roman" w:hAnsi="Verdana"/>
                <w:color w:val="000000"/>
                <w:sz w:val="20"/>
                <w:szCs w:val="20"/>
              </w:rPr>
              <w:t>,” RFC 6749, October 2012 (</w:t>
            </w:r>
            <w:hyperlink r:id="rId13"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bl>
    <w:p w14:paraId="4A6DFCB8" w14:textId="77777777" w:rsidR="00000000" w:rsidRDefault="00003266">
      <w:pPr>
        <w:spacing w:before="0" w:beforeAutospacing="0" w:after="0" w:afterAutospacing="0"/>
        <w:divId w:val="1163737478"/>
        <w:rPr>
          <w:rFonts w:ascii="Verdana" w:eastAsia="Times New Roman" w:hAnsi="Verdana"/>
          <w:color w:val="000000"/>
          <w:lang w:val="en"/>
        </w:rPr>
      </w:pPr>
      <w:bookmarkStart w:id="244" w:name="FormPostResponseExample"/>
      <w:bookmarkEnd w:id="244"/>
    </w:p>
    <w:p w14:paraId="78850A5D" w14:textId="77777777" w:rsidR="00000000" w:rsidRDefault="00003266">
      <w:pPr>
        <w:spacing w:before="0" w:beforeAutospacing="0" w:after="0" w:afterAutospacing="0"/>
        <w:divId w:val="1163737478"/>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04F9F9F" w14:textId="77777777">
        <w:trPr>
          <w:divId w:val="1163737478"/>
          <w:trHeight w:val="225"/>
          <w:tblCellSpacing w:w="15" w:type="dxa"/>
        </w:trPr>
        <w:tc>
          <w:tcPr>
            <w:tcW w:w="450" w:type="dxa"/>
            <w:shd w:val="clear" w:color="auto" w:fill="990000"/>
            <w:vAlign w:val="center"/>
            <w:hideMark/>
          </w:tcPr>
          <w:p w14:paraId="22EB84BA" w14:textId="77777777" w:rsidR="00000000" w:rsidRDefault="00003266">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9AB7E9D" w14:textId="77777777" w:rsidR="00000000" w:rsidRDefault="00003266">
      <w:pPr>
        <w:pStyle w:val="Heading3"/>
        <w:divId w:val="1163737478"/>
        <w:rPr>
          <w:ins w:id="245" w:author="mbj" w:date="2013-10-18T18:21:00Z"/>
          <w:rFonts w:eastAsia="Times New Roman"/>
          <w:lang w:val="en"/>
        </w:rPr>
      </w:pPr>
      <w:bookmarkStart w:id="246" w:name="rfc.section.A"/>
      <w:bookmarkEnd w:id="246"/>
      <w:proofErr w:type="gramStart"/>
      <w:r>
        <w:rPr>
          <w:rFonts w:eastAsia="Times New Roman"/>
          <w:lang w:val="en"/>
        </w:rPr>
        <w:t>Appendix A.</w:t>
      </w:r>
      <w:proofErr w:type="gramEnd"/>
      <w:r>
        <w:rPr>
          <w:rFonts w:eastAsia="Times New Roman"/>
          <w:lang w:val="en"/>
        </w:rPr>
        <w:t xml:space="preserve">  </w:t>
      </w:r>
      <w:ins w:id="247" w:author="mbj" w:date="2013-10-18T18:21:00Z">
        <w:r>
          <w:rPr>
            <w:rFonts w:eastAsia="Times New Roman"/>
            <w:lang w:val="en"/>
          </w:rPr>
          <w:t>"form_post" Response Mode Example</w:t>
        </w:r>
      </w:ins>
    </w:p>
    <w:p w14:paraId="53251D6F" w14:textId="77777777" w:rsidR="00000000" w:rsidRDefault="00003266">
      <w:pPr>
        <w:pStyle w:val="NormalWeb"/>
        <w:divId w:val="1163737478"/>
        <w:rPr>
          <w:ins w:id="248" w:author="mbj" w:date="2013-10-18T18:21:00Z"/>
          <w:rFonts w:ascii="Verdana" w:hAnsi="Verdana"/>
          <w:color w:val="000000"/>
          <w:lang w:val="en"/>
        </w:rPr>
      </w:pPr>
      <w:ins w:id="249" w:author="mbj" w:date="2013-10-18T18:21:00Z">
        <w:r>
          <w:rPr>
            <w:rFonts w:ascii="Verdana" w:hAnsi="Verdana"/>
            <w:color w:val="000000"/>
            <w:lang w:val="en"/>
          </w:rPr>
          <w:t xml:space="preserve">Below is a non-normative request/response/request example as </w:t>
        </w:r>
        <w:r>
          <w:rPr>
            <w:rFonts w:ascii="Verdana" w:hAnsi="Verdana"/>
            <w:color w:val="000000"/>
            <w:lang w:val="en"/>
          </w:rPr>
          <w:t xml:space="preserve">issued/received/issued by the User-Agent (with extra line breaks for display purposes only) demonstrating an auto-submitted </w:t>
        </w:r>
        <w:r>
          <w:rPr>
            <w:rStyle w:val="HTMLTypewriter"/>
            <w:lang w:val="en"/>
          </w:rPr>
          <w:t>form_post</w:t>
        </w:r>
        <w:r>
          <w:rPr>
            <w:rFonts w:ascii="Verdana" w:hAnsi="Verdana"/>
            <w:color w:val="000000"/>
            <w:lang w:val="en"/>
          </w:rPr>
          <w:t xml:space="preserve"> encoded </w:t>
        </w:r>
        <w:proofErr w:type="gramStart"/>
        <w:r>
          <w:rPr>
            <w:rFonts w:ascii="Verdana" w:hAnsi="Verdana"/>
            <w:color w:val="000000"/>
            <w:lang w:val="en"/>
          </w:rPr>
          <w:t>response:</w:t>
        </w:r>
        <w:proofErr w:type="gramEnd"/>
        <w:r>
          <w:rPr>
            <w:rFonts w:ascii="Verdana" w:hAnsi="Verdana"/>
            <w:color w:val="000000"/>
            <w:lang w:val="en"/>
          </w:rPr>
          <w:t xml:space="preserve"> </w:t>
        </w:r>
      </w:ins>
    </w:p>
    <w:p w14:paraId="51E70157" w14:textId="77777777" w:rsidR="00000000" w:rsidRDefault="00003266">
      <w:pPr>
        <w:pStyle w:val="NormalWeb"/>
        <w:divId w:val="1163737478"/>
        <w:rPr>
          <w:ins w:id="250" w:author="mbj" w:date="2013-10-18T18:21:00Z"/>
          <w:rFonts w:ascii="Verdana" w:hAnsi="Verdana"/>
          <w:color w:val="000000"/>
          <w:lang w:val="en"/>
        </w:rPr>
      </w:pPr>
      <w:ins w:id="251" w:author="mbj" w:date="2013-10-18T18:21:00Z">
        <w:r>
          <w:rPr>
            <w:rFonts w:ascii="Verdana" w:hAnsi="Verdana"/>
            <w:color w:val="000000"/>
            <w:lang w:val="en"/>
          </w:rPr>
          <w:t xml:space="preserve">Authorization Request to the Authorization Endpoint: </w:t>
        </w:r>
      </w:ins>
    </w:p>
    <w:p w14:paraId="262B5487" w14:textId="77777777" w:rsidR="00000000" w:rsidRDefault="00003266">
      <w:pPr>
        <w:pStyle w:val="HTMLPreformatted"/>
        <w:divId w:val="412237391"/>
        <w:rPr>
          <w:ins w:id="252" w:author="mbj" w:date="2013-10-18T18:21:00Z"/>
          <w:lang w:val="en"/>
        </w:rPr>
      </w:pPr>
    </w:p>
    <w:p w14:paraId="6756846D" w14:textId="77777777" w:rsidR="00000000" w:rsidRDefault="00003266">
      <w:pPr>
        <w:pStyle w:val="HTMLPreformatted"/>
        <w:divId w:val="412237391"/>
        <w:rPr>
          <w:ins w:id="253" w:author="mbj" w:date="2013-10-18T18:21:00Z"/>
          <w:lang w:val="en"/>
        </w:rPr>
      </w:pPr>
      <w:ins w:id="254" w:author="mbj" w:date="2013-10-18T18:21:00Z">
        <w:r>
          <w:rPr>
            <w:lang w:val="en"/>
          </w:rPr>
          <w:t xml:space="preserve">  GET /authorize?</w:t>
        </w:r>
      </w:ins>
    </w:p>
    <w:p w14:paraId="7D232B13" w14:textId="77777777" w:rsidR="00000000" w:rsidRDefault="00003266">
      <w:pPr>
        <w:pStyle w:val="HTMLPreformatted"/>
        <w:divId w:val="412237391"/>
        <w:rPr>
          <w:ins w:id="255" w:author="mbj" w:date="2013-10-18T18:21:00Z"/>
          <w:lang w:val="en"/>
        </w:rPr>
      </w:pPr>
      <w:ins w:id="256" w:author="mbj" w:date="2013-10-18T18:21:00Z">
        <w:r>
          <w:rPr>
            <w:lang w:val="en"/>
          </w:rPr>
          <w:t xml:space="preserve">   response_type=id_token</w:t>
        </w:r>
      </w:ins>
    </w:p>
    <w:p w14:paraId="4938842B" w14:textId="77777777" w:rsidR="00000000" w:rsidRDefault="00003266">
      <w:pPr>
        <w:pStyle w:val="HTMLPreformatted"/>
        <w:divId w:val="412237391"/>
        <w:rPr>
          <w:ins w:id="257" w:author="mbj" w:date="2013-10-18T18:21:00Z"/>
          <w:lang w:val="en"/>
        </w:rPr>
      </w:pPr>
      <w:ins w:id="258" w:author="mbj" w:date="2013-10-18T18:21:00Z">
        <w:r>
          <w:rPr>
            <w:lang w:val="en"/>
          </w:rPr>
          <w:t xml:space="preserve">   &amp;</w:t>
        </w:r>
        <w:r>
          <w:rPr>
            <w:lang w:val="en"/>
          </w:rPr>
          <w:t>response_mode=form_post</w:t>
        </w:r>
      </w:ins>
    </w:p>
    <w:p w14:paraId="183340A9" w14:textId="77777777" w:rsidR="00000000" w:rsidRDefault="00003266">
      <w:pPr>
        <w:pStyle w:val="HTMLPreformatted"/>
        <w:divId w:val="412237391"/>
        <w:rPr>
          <w:ins w:id="259" w:author="mbj" w:date="2013-10-18T18:21:00Z"/>
          <w:lang w:val="en"/>
        </w:rPr>
      </w:pPr>
      <w:ins w:id="260" w:author="mbj" w:date="2013-10-18T18:21:00Z">
        <w:r>
          <w:rPr>
            <w:lang w:val="en"/>
          </w:rPr>
          <w:t xml:space="preserve">   &amp;client_id=some_client</w:t>
        </w:r>
      </w:ins>
    </w:p>
    <w:p w14:paraId="01446179" w14:textId="77777777" w:rsidR="00000000" w:rsidRDefault="00003266">
      <w:pPr>
        <w:pStyle w:val="HTMLPreformatted"/>
        <w:divId w:val="412237391"/>
        <w:rPr>
          <w:ins w:id="261" w:author="mbj" w:date="2013-10-18T18:21:00Z"/>
          <w:lang w:val="en"/>
        </w:rPr>
      </w:pPr>
      <w:ins w:id="262" w:author="mbj" w:date="2013-10-18T18:21:00Z">
        <w:r>
          <w:rPr>
            <w:lang w:val="en"/>
          </w:rPr>
          <w:t xml:space="preserve">   &amp;scope=openid</w:t>
        </w:r>
      </w:ins>
    </w:p>
    <w:p w14:paraId="375C1CC6" w14:textId="77777777" w:rsidR="00000000" w:rsidRDefault="00003266">
      <w:pPr>
        <w:pStyle w:val="HTMLPreformatted"/>
        <w:divId w:val="412237391"/>
        <w:rPr>
          <w:ins w:id="263" w:author="mbj" w:date="2013-10-18T18:21:00Z"/>
          <w:lang w:val="en"/>
        </w:rPr>
      </w:pPr>
      <w:ins w:id="264" w:author="mbj" w:date="2013-10-18T18:21:00Z">
        <w:r>
          <w:rPr>
            <w:lang w:val="en"/>
          </w:rPr>
          <w:t xml:space="preserve">   &amp;redirect_uri=https%3A%2F%2Fclient.example.org%2Fcallback</w:t>
        </w:r>
      </w:ins>
    </w:p>
    <w:p w14:paraId="63C8AC26" w14:textId="77777777" w:rsidR="00000000" w:rsidRDefault="00003266">
      <w:pPr>
        <w:pStyle w:val="HTMLPreformatted"/>
        <w:divId w:val="412237391"/>
        <w:rPr>
          <w:ins w:id="265" w:author="mbj" w:date="2013-10-18T18:21:00Z"/>
          <w:lang w:val="en"/>
        </w:rPr>
      </w:pPr>
      <w:ins w:id="266" w:author="mbj" w:date="2013-10-18T18:21:00Z">
        <w:r>
          <w:rPr>
            <w:lang w:val="en"/>
          </w:rPr>
          <w:t xml:space="preserve">   &amp;state=DcP7csa3hMlvybERqcieLHrRzKBra</w:t>
        </w:r>
      </w:ins>
    </w:p>
    <w:p w14:paraId="24811967" w14:textId="77777777" w:rsidR="00000000" w:rsidRDefault="00003266">
      <w:pPr>
        <w:pStyle w:val="HTMLPreformatted"/>
        <w:divId w:val="412237391"/>
        <w:rPr>
          <w:ins w:id="267" w:author="mbj" w:date="2013-10-18T18:21:00Z"/>
          <w:lang w:val="en"/>
        </w:rPr>
      </w:pPr>
      <w:ins w:id="268" w:author="mbj" w:date="2013-10-18T18:21:00Z">
        <w:r>
          <w:rPr>
            <w:lang w:val="en"/>
          </w:rPr>
          <w:t xml:space="preserve">   &amp;nonce=2T1AgaeRTGTMAJyeDMN9IJbgiUG HTTP/1.1</w:t>
        </w:r>
      </w:ins>
    </w:p>
    <w:p w14:paraId="07B857F7" w14:textId="77777777" w:rsidR="00000000" w:rsidRDefault="00003266">
      <w:pPr>
        <w:pStyle w:val="HTMLPreformatted"/>
        <w:divId w:val="412237391"/>
        <w:rPr>
          <w:ins w:id="269" w:author="mbj" w:date="2013-10-18T18:21:00Z"/>
          <w:lang w:val="en"/>
        </w:rPr>
      </w:pPr>
      <w:ins w:id="270" w:author="mbj" w:date="2013-10-18T18:21:00Z">
        <w:r>
          <w:rPr>
            <w:lang w:val="en"/>
          </w:rPr>
          <w:t xml:space="preserve">  Host: server.example.com</w:t>
        </w:r>
      </w:ins>
    </w:p>
    <w:p w14:paraId="46136683" w14:textId="77777777" w:rsidR="00000000" w:rsidRDefault="00003266">
      <w:pPr>
        <w:pStyle w:val="NormalWeb"/>
        <w:divId w:val="1163737478"/>
        <w:rPr>
          <w:ins w:id="271" w:author="mbj" w:date="2013-10-18T18:21:00Z"/>
          <w:rFonts w:ascii="Verdana" w:hAnsi="Verdana"/>
          <w:color w:val="000000"/>
          <w:lang w:val="en"/>
        </w:rPr>
      </w:pPr>
      <w:ins w:id="272" w:author="mbj" w:date="2013-10-18T18:21:00Z">
        <w:r>
          <w:rPr>
            <w:rFonts w:ascii="Verdana" w:hAnsi="Verdana"/>
            <w:color w:val="000000"/>
            <w:lang w:val="en"/>
          </w:rPr>
          <w:t>After authenti</w:t>
        </w:r>
        <w:r>
          <w:rPr>
            <w:rFonts w:ascii="Verdana" w:hAnsi="Verdana"/>
            <w:color w:val="000000"/>
            <w:lang w:val="en"/>
          </w:rPr>
          <w:t xml:space="preserve">cation and approval by the End-User, the Authorization Server issues the Authorization Response: </w:t>
        </w:r>
      </w:ins>
    </w:p>
    <w:p w14:paraId="715089E0" w14:textId="77777777" w:rsidR="00000000" w:rsidRDefault="00003266">
      <w:pPr>
        <w:pStyle w:val="HTMLPreformatted"/>
        <w:divId w:val="1904674590"/>
        <w:rPr>
          <w:ins w:id="273" w:author="mbj" w:date="2013-10-18T18:21:00Z"/>
          <w:lang w:val="en"/>
        </w:rPr>
      </w:pPr>
    </w:p>
    <w:p w14:paraId="39C651DC" w14:textId="77777777" w:rsidR="00000000" w:rsidRDefault="00003266">
      <w:pPr>
        <w:pStyle w:val="HTMLPreformatted"/>
        <w:divId w:val="1904674590"/>
        <w:rPr>
          <w:ins w:id="274" w:author="mbj" w:date="2013-10-18T18:21:00Z"/>
          <w:lang w:val="en"/>
        </w:rPr>
      </w:pPr>
      <w:ins w:id="275" w:author="mbj" w:date="2013-10-18T18:21:00Z">
        <w:r>
          <w:rPr>
            <w:lang w:val="en"/>
          </w:rPr>
          <w:t xml:space="preserve">  HTTP/1.1 200 OK</w:t>
        </w:r>
      </w:ins>
    </w:p>
    <w:p w14:paraId="083F2597" w14:textId="77777777" w:rsidR="00000000" w:rsidRDefault="00003266">
      <w:pPr>
        <w:pStyle w:val="HTMLPreformatted"/>
        <w:divId w:val="1904674590"/>
        <w:rPr>
          <w:ins w:id="276" w:author="mbj" w:date="2013-10-18T18:21:00Z"/>
          <w:lang w:val="en"/>
        </w:rPr>
      </w:pPr>
      <w:ins w:id="277" w:author="mbj" w:date="2013-10-18T18:21:00Z">
        <w:r>
          <w:rPr>
            <w:lang w:val="en"/>
          </w:rPr>
          <w:t xml:space="preserve">  Content-Type: text/html</w:t>
        </w:r>
        <w:proofErr w:type="gramStart"/>
        <w:r>
          <w:rPr>
            <w:lang w:val="en"/>
          </w:rPr>
          <w:t>;charset</w:t>
        </w:r>
        <w:proofErr w:type="gramEnd"/>
        <w:r>
          <w:rPr>
            <w:lang w:val="en"/>
          </w:rPr>
          <w:t>=UTF-8</w:t>
        </w:r>
      </w:ins>
    </w:p>
    <w:p w14:paraId="7991BBF6" w14:textId="77777777" w:rsidR="00000000" w:rsidRDefault="00003266">
      <w:pPr>
        <w:pStyle w:val="HTMLPreformatted"/>
        <w:divId w:val="1904674590"/>
        <w:rPr>
          <w:ins w:id="278" w:author="mbj" w:date="2013-10-18T18:21:00Z"/>
          <w:lang w:val="en"/>
        </w:rPr>
      </w:pPr>
      <w:ins w:id="279" w:author="mbj" w:date="2013-10-18T18:21:00Z">
        <w:r>
          <w:rPr>
            <w:lang w:val="en"/>
          </w:rPr>
          <w:t xml:space="preserve">  Cache-Control: no-store</w:t>
        </w:r>
      </w:ins>
    </w:p>
    <w:p w14:paraId="66E4CFB7" w14:textId="77777777" w:rsidR="00000000" w:rsidRDefault="00003266">
      <w:pPr>
        <w:pStyle w:val="HTMLPreformatted"/>
        <w:divId w:val="1904674590"/>
        <w:rPr>
          <w:ins w:id="280" w:author="mbj" w:date="2013-10-18T18:21:00Z"/>
          <w:lang w:val="en"/>
        </w:rPr>
      </w:pPr>
      <w:ins w:id="281" w:author="mbj" w:date="2013-10-18T18:21:00Z">
        <w:r>
          <w:rPr>
            <w:lang w:val="en"/>
          </w:rPr>
          <w:t xml:space="preserve">  Pragma: no-cache</w:t>
        </w:r>
      </w:ins>
    </w:p>
    <w:p w14:paraId="7301895A" w14:textId="77777777" w:rsidR="00000000" w:rsidRDefault="00003266">
      <w:pPr>
        <w:pStyle w:val="HTMLPreformatted"/>
        <w:divId w:val="1904674590"/>
        <w:rPr>
          <w:ins w:id="282" w:author="mbj" w:date="2013-10-18T18:21:00Z"/>
          <w:lang w:val="en"/>
        </w:rPr>
      </w:pPr>
    </w:p>
    <w:p w14:paraId="1CFF34CA" w14:textId="77777777" w:rsidR="00000000" w:rsidRDefault="00003266">
      <w:pPr>
        <w:pStyle w:val="HTMLPreformatted"/>
        <w:divId w:val="1904674590"/>
        <w:rPr>
          <w:ins w:id="283" w:author="mbj" w:date="2013-10-18T18:21:00Z"/>
          <w:lang w:val="en"/>
        </w:rPr>
      </w:pPr>
      <w:ins w:id="284" w:author="mbj" w:date="2013-10-18T18:21:00Z">
        <w:r>
          <w:rPr>
            <w:lang w:val="en"/>
          </w:rPr>
          <w:t xml:space="preserve">  &lt;</w:t>
        </w:r>
        <w:proofErr w:type="gramStart"/>
        <w:r>
          <w:rPr>
            <w:lang w:val="en"/>
          </w:rPr>
          <w:t>html</w:t>
        </w:r>
        <w:proofErr w:type="gramEnd"/>
        <w:r>
          <w:rPr>
            <w:lang w:val="en"/>
          </w:rPr>
          <w:t>&gt;</w:t>
        </w:r>
      </w:ins>
    </w:p>
    <w:p w14:paraId="0598DCDD" w14:textId="77777777" w:rsidR="00000000" w:rsidRDefault="00003266">
      <w:pPr>
        <w:pStyle w:val="HTMLPreformatted"/>
        <w:divId w:val="1904674590"/>
        <w:rPr>
          <w:ins w:id="285" w:author="mbj" w:date="2013-10-18T18:21:00Z"/>
          <w:lang w:val="en"/>
        </w:rPr>
      </w:pPr>
      <w:ins w:id="286" w:author="mbj" w:date="2013-10-18T18:21:00Z">
        <w:r>
          <w:rPr>
            <w:lang w:val="en"/>
          </w:rPr>
          <w:t xml:space="preserve">   &lt;</w:t>
        </w:r>
        <w:proofErr w:type="gramStart"/>
        <w:r>
          <w:rPr>
            <w:lang w:val="en"/>
          </w:rPr>
          <w:t>head</w:t>
        </w:r>
        <w:proofErr w:type="gramEnd"/>
        <w:r>
          <w:rPr>
            <w:lang w:val="en"/>
          </w:rPr>
          <w:t>&gt;&lt;title&gt;Submit This Form&lt;/title&gt;&lt;/he</w:t>
        </w:r>
        <w:r>
          <w:rPr>
            <w:lang w:val="en"/>
          </w:rPr>
          <w:t>ad&gt;</w:t>
        </w:r>
      </w:ins>
    </w:p>
    <w:p w14:paraId="545DB598" w14:textId="77777777" w:rsidR="00000000" w:rsidRDefault="00003266">
      <w:pPr>
        <w:pStyle w:val="HTMLPreformatted"/>
        <w:divId w:val="1904674590"/>
        <w:rPr>
          <w:ins w:id="287" w:author="mbj" w:date="2013-10-18T18:21:00Z"/>
          <w:lang w:val="en"/>
        </w:rPr>
      </w:pPr>
      <w:ins w:id="288" w:author="mbj" w:date="2013-10-18T18:21:00Z">
        <w:r>
          <w:rPr>
            <w:lang w:val="en"/>
          </w:rPr>
          <w:t xml:space="preserve">   &lt;body onload="javascript</w:t>
        </w:r>
        <w:proofErr w:type="gramStart"/>
        <w:r>
          <w:rPr>
            <w:lang w:val="en"/>
          </w:rPr>
          <w:t>:document.forms</w:t>
        </w:r>
        <w:proofErr w:type="gramEnd"/>
        <w:r>
          <w:rPr>
            <w:lang w:val="en"/>
          </w:rPr>
          <w:t>[0].submit()"&gt;</w:t>
        </w:r>
      </w:ins>
    </w:p>
    <w:p w14:paraId="2A0C619C" w14:textId="77777777" w:rsidR="00000000" w:rsidRDefault="00003266">
      <w:pPr>
        <w:pStyle w:val="HTMLPreformatted"/>
        <w:divId w:val="1904674590"/>
        <w:rPr>
          <w:ins w:id="289" w:author="mbj" w:date="2013-10-18T18:21:00Z"/>
          <w:lang w:val="en"/>
        </w:rPr>
      </w:pPr>
      <w:ins w:id="290" w:author="mbj" w:date="2013-10-18T18:21:00Z">
        <w:r>
          <w:rPr>
            <w:lang w:val="en"/>
          </w:rPr>
          <w:t xml:space="preserve">    &lt;form method="post" action="https://client.example.org/callback"&gt;</w:t>
        </w:r>
      </w:ins>
    </w:p>
    <w:p w14:paraId="38096BE6" w14:textId="77777777" w:rsidR="00000000" w:rsidRDefault="00003266">
      <w:pPr>
        <w:pStyle w:val="HTMLPreformatted"/>
        <w:divId w:val="1904674590"/>
        <w:rPr>
          <w:ins w:id="291" w:author="mbj" w:date="2013-10-18T18:21:00Z"/>
          <w:lang w:val="en"/>
        </w:rPr>
      </w:pPr>
      <w:ins w:id="292" w:author="mbj" w:date="2013-10-18T18:21:00Z">
        <w:r>
          <w:rPr>
            <w:lang w:val="en"/>
          </w:rPr>
          <w:t xml:space="preserve">      &lt;input type="hidden" name="state"</w:t>
        </w:r>
      </w:ins>
    </w:p>
    <w:p w14:paraId="5C7D224E" w14:textId="77777777" w:rsidR="00000000" w:rsidRDefault="00003266">
      <w:pPr>
        <w:pStyle w:val="HTMLPreformatted"/>
        <w:divId w:val="1904674590"/>
        <w:rPr>
          <w:ins w:id="293" w:author="mbj" w:date="2013-10-18T18:21:00Z"/>
          <w:lang w:val="en"/>
        </w:rPr>
      </w:pPr>
      <w:ins w:id="294" w:author="mbj" w:date="2013-10-18T18:21:00Z">
        <w:r>
          <w:rPr>
            <w:lang w:val="en"/>
          </w:rPr>
          <w:t xml:space="preserve">       </w:t>
        </w:r>
        <w:proofErr w:type="gramStart"/>
        <w:r>
          <w:rPr>
            <w:lang w:val="en"/>
          </w:rPr>
          <w:t>value</w:t>
        </w:r>
        <w:proofErr w:type="gramEnd"/>
        <w:r>
          <w:rPr>
            <w:lang w:val="en"/>
          </w:rPr>
          <w:t>="DcP7csa3hMlvybERqcieLHrRzKBra"/&gt;</w:t>
        </w:r>
      </w:ins>
    </w:p>
    <w:p w14:paraId="4799FCAD" w14:textId="77777777" w:rsidR="00000000" w:rsidRDefault="00003266">
      <w:pPr>
        <w:pStyle w:val="HTMLPreformatted"/>
        <w:divId w:val="1904674590"/>
        <w:rPr>
          <w:ins w:id="295" w:author="mbj" w:date="2013-10-18T18:21:00Z"/>
          <w:lang w:val="en"/>
        </w:rPr>
      </w:pPr>
      <w:ins w:id="296" w:author="mbj" w:date="2013-10-18T18:21:00Z">
        <w:r>
          <w:rPr>
            <w:lang w:val="en"/>
          </w:rPr>
          <w:t xml:space="preserve">      &lt;input type="hidden" name="id_to</w:t>
        </w:r>
        <w:r>
          <w:rPr>
            <w:lang w:val="en"/>
          </w:rPr>
          <w:t>ken"</w:t>
        </w:r>
      </w:ins>
    </w:p>
    <w:p w14:paraId="797F59BA" w14:textId="77777777" w:rsidR="00000000" w:rsidRDefault="00003266">
      <w:pPr>
        <w:pStyle w:val="HTMLPreformatted"/>
        <w:divId w:val="1904674590"/>
        <w:rPr>
          <w:ins w:id="297" w:author="mbj" w:date="2013-10-18T18:21:00Z"/>
          <w:lang w:val="en"/>
        </w:rPr>
      </w:pPr>
      <w:ins w:id="298" w:author="mbj" w:date="2013-10-18T18:21:00Z">
        <w:r>
          <w:rPr>
            <w:lang w:val="en"/>
          </w:rPr>
          <w:t xml:space="preserve">       </w:t>
        </w:r>
        <w:proofErr w:type="gramStart"/>
        <w:r>
          <w:rPr>
            <w:lang w:val="en"/>
          </w:rPr>
          <w:t>value</w:t>
        </w:r>
        <w:proofErr w:type="gramEnd"/>
        <w:r>
          <w:rPr>
            <w:lang w:val="en"/>
          </w:rPr>
          <w:t>="eyJhbGciOiJSUzI1NiIsImtpZCI6IjEifQ.eyJzdWIiOiJqb2huIiw</w:t>
        </w:r>
      </w:ins>
    </w:p>
    <w:p w14:paraId="25A22F74" w14:textId="77777777" w:rsidR="00000000" w:rsidRDefault="00003266">
      <w:pPr>
        <w:pStyle w:val="HTMLPreformatted"/>
        <w:divId w:val="1904674590"/>
        <w:rPr>
          <w:ins w:id="299" w:author="mbj" w:date="2013-10-18T18:21:00Z"/>
          <w:lang w:val="en"/>
        </w:rPr>
      </w:pPr>
      <w:ins w:id="300" w:author="mbj" w:date="2013-10-18T18:21:00Z">
        <w:r>
          <w:rPr>
            <w:lang w:val="en"/>
          </w:rPr>
          <w:t xml:space="preserve">         iYXVkIjoiZmZzMiIsImp0aSI6ImhwQUI3RDBNbEo0c2YzVFR2cllxUkIiLC</w:t>
        </w:r>
      </w:ins>
    </w:p>
    <w:p w14:paraId="5A034AC8" w14:textId="77777777" w:rsidR="00000000" w:rsidRDefault="00003266">
      <w:pPr>
        <w:pStyle w:val="HTMLPreformatted"/>
        <w:divId w:val="1904674590"/>
        <w:rPr>
          <w:ins w:id="301" w:author="mbj" w:date="2013-10-18T18:21:00Z"/>
          <w:lang w:val="en"/>
        </w:rPr>
      </w:pPr>
      <w:ins w:id="302" w:author="mbj" w:date="2013-10-18T18:21:00Z">
        <w:r>
          <w:rPr>
            <w:lang w:val="en"/>
          </w:rPr>
          <w:t xml:space="preserve">         Jpc3MiOiJodHRwczpcL1wvbG9jYWxob3N0OjkwMzEiLCJpYXQiOjEzNjM5M</w:t>
        </w:r>
      </w:ins>
    </w:p>
    <w:p w14:paraId="4B58CC19" w14:textId="77777777" w:rsidR="00000000" w:rsidRDefault="00003266">
      <w:pPr>
        <w:pStyle w:val="HTMLPreformatted"/>
        <w:divId w:val="1904674590"/>
        <w:rPr>
          <w:ins w:id="303" w:author="mbj" w:date="2013-10-18T18:21:00Z"/>
          <w:lang w:val="en"/>
        </w:rPr>
      </w:pPr>
      <w:ins w:id="304" w:author="mbj" w:date="2013-10-18T18:21:00Z">
        <w:r>
          <w:rPr>
            <w:lang w:val="en"/>
          </w:rPr>
          <w:t xml:space="preserve">         </w:t>
        </w:r>
        <w:r>
          <w:rPr>
            <w:lang w:val="en"/>
          </w:rPr>
          <w:t>DMxMTMsImV4cCI6MTM2MzkwMzcxMywibm9uY2UiOiIyVDFBZ2FlUlRHVE1B</w:t>
        </w:r>
      </w:ins>
    </w:p>
    <w:p w14:paraId="289AB513" w14:textId="77777777" w:rsidR="00000000" w:rsidRDefault="00003266">
      <w:pPr>
        <w:pStyle w:val="HTMLPreformatted"/>
        <w:divId w:val="1904674590"/>
        <w:rPr>
          <w:ins w:id="305" w:author="mbj" w:date="2013-10-18T18:21:00Z"/>
          <w:lang w:val="en"/>
        </w:rPr>
      </w:pPr>
      <w:ins w:id="306" w:author="mbj" w:date="2013-10-18T18:21:00Z">
        <w:r>
          <w:rPr>
            <w:lang w:val="en"/>
          </w:rPr>
          <w:t xml:space="preserve">         SnllRE1OOUlKYmdpVUciLCJhY3IiOiJ1cm46b2FzaXM6bmFtZXM6dGM6U0F</w:t>
        </w:r>
      </w:ins>
    </w:p>
    <w:p w14:paraId="52215326" w14:textId="77777777" w:rsidR="00000000" w:rsidRDefault="00003266">
      <w:pPr>
        <w:pStyle w:val="HTMLPreformatted"/>
        <w:divId w:val="1904674590"/>
        <w:rPr>
          <w:ins w:id="307" w:author="mbj" w:date="2013-10-18T18:21:00Z"/>
          <w:lang w:val="en"/>
        </w:rPr>
      </w:pPr>
      <w:ins w:id="308" w:author="mbj" w:date="2013-10-18T18:21:00Z">
        <w:r>
          <w:rPr>
            <w:lang w:val="en"/>
          </w:rPr>
          <w:t xml:space="preserve">         NTDoyLjA6YWM6Y2xhc3NlczpQYXNzd29yZCIsImF1dGhfdGltZSI6MTM2Mz</w:t>
        </w:r>
      </w:ins>
    </w:p>
    <w:p w14:paraId="637FA9F3" w14:textId="77777777" w:rsidR="00000000" w:rsidRDefault="00003266">
      <w:pPr>
        <w:pStyle w:val="HTMLPreformatted"/>
        <w:divId w:val="1904674590"/>
        <w:rPr>
          <w:ins w:id="309" w:author="mbj" w:date="2013-10-18T18:21:00Z"/>
          <w:lang w:val="en"/>
        </w:rPr>
      </w:pPr>
      <w:ins w:id="310" w:author="mbj" w:date="2013-10-18T18:21:00Z">
        <w:r>
          <w:rPr>
            <w:lang w:val="en"/>
          </w:rPr>
          <w:t xml:space="preserve">         </w:t>
        </w:r>
        <w:proofErr w:type="gramStart"/>
        <w:r>
          <w:rPr>
            <w:lang w:val="en"/>
          </w:rPr>
          <w:t>kwMDg5NH0.c9emvFayy-YJnO0kxUNQqeAoYu7sjlyulRSNrru</w:t>
        </w:r>
        <w:r>
          <w:rPr>
            <w:lang w:val="en"/>
          </w:rPr>
          <w:t>1ySZs2qwqq</w:t>
        </w:r>
        <w:proofErr w:type="gramEnd"/>
      </w:ins>
    </w:p>
    <w:p w14:paraId="33A7C49E" w14:textId="77777777" w:rsidR="00000000" w:rsidRDefault="00003266">
      <w:pPr>
        <w:pStyle w:val="HTMLPreformatted"/>
        <w:divId w:val="1904674590"/>
        <w:rPr>
          <w:ins w:id="311" w:author="mbj" w:date="2013-10-18T18:21:00Z"/>
          <w:lang w:val="en"/>
        </w:rPr>
      </w:pPr>
      <w:ins w:id="312" w:author="mbj" w:date="2013-10-18T18:21:00Z">
        <w:r>
          <w:rPr>
            <w:lang w:val="en"/>
          </w:rPr>
          <w:t xml:space="preserve">         </w:t>
        </w:r>
        <w:proofErr w:type="gramStart"/>
        <w:r>
          <w:rPr>
            <w:lang w:val="en"/>
          </w:rPr>
          <w:t>wwq-Qk7LFd3iGYeUWrfjZkmyXeKKs_OtZ2tI2QQqJpcfrpAuiNuEHII-_fk</w:t>
        </w:r>
        <w:proofErr w:type="gramEnd"/>
      </w:ins>
    </w:p>
    <w:p w14:paraId="462EA61C" w14:textId="77777777" w:rsidR="00000000" w:rsidRDefault="00003266">
      <w:pPr>
        <w:pStyle w:val="HTMLPreformatted"/>
        <w:divId w:val="1904674590"/>
        <w:rPr>
          <w:ins w:id="313" w:author="mbj" w:date="2013-10-18T18:21:00Z"/>
          <w:lang w:val="en"/>
        </w:rPr>
      </w:pPr>
      <w:ins w:id="314" w:author="mbj" w:date="2013-10-18T18:21:00Z">
        <w:r>
          <w:rPr>
            <w:lang w:val="en"/>
          </w:rPr>
          <w:t xml:space="preserve">         IufbGNT_rfHUcY3tGGKxcvZO9uvgKgX9Vs1v04UaCOUfxRjSVlumE6fWGcq</w:t>
        </w:r>
      </w:ins>
    </w:p>
    <w:p w14:paraId="06A7494E" w14:textId="77777777" w:rsidR="00000000" w:rsidRDefault="00003266">
      <w:pPr>
        <w:pStyle w:val="HTMLPreformatted"/>
        <w:divId w:val="1904674590"/>
        <w:rPr>
          <w:ins w:id="315" w:author="mbj" w:date="2013-10-18T18:21:00Z"/>
          <w:lang w:val="en"/>
        </w:rPr>
      </w:pPr>
      <w:ins w:id="316" w:author="mbj" w:date="2013-10-18T18:21:00Z">
        <w:r>
          <w:rPr>
            <w:lang w:val="en"/>
          </w:rPr>
          <w:t xml:space="preserve">         XVEKhtPadj1elk3r4zkoNt9vjUQt9NGdm1OvaZ2ONprCErBbXf1eJb4NW_h</w:t>
        </w:r>
      </w:ins>
    </w:p>
    <w:p w14:paraId="5AB3F39A" w14:textId="77777777" w:rsidR="00000000" w:rsidRDefault="00003266">
      <w:pPr>
        <w:pStyle w:val="HTMLPreformatted"/>
        <w:divId w:val="1904674590"/>
        <w:rPr>
          <w:ins w:id="317" w:author="mbj" w:date="2013-10-18T18:21:00Z"/>
          <w:lang w:val="en"/>
        </w:rPr>
      </w:pPr>
      <w:ins w:id="318" w:author="mbj" w:date="2013-10-18T18:21:00Z">
        <w:r>
          <w:rPr>
            <w:lang w:val="en"/>
          </w:rPr>
          <w:t xml:space="preserve">         nrQ5IKXuNsQ1g9ccT5DMtZSwgDFws</w:t>
        </w:r>
        <w:r>
          <w:rPr>
            <w:lang w:val="en"/>
          </w:rPr>
          <w:t>HMDWMPFGax5Lw6ogjwJ4AQDrhzNCFc</w:t>
        </w:r>
      </w:ins>
    </w:p>
    <w:p w14:paraId="4495329D" w14:textId="77777777" w:rsidR="00000000" w:rsidRDefault="00003266">
      <w:pPr>
        <w:pStyle w:val="HTMLPreformatted"/>
        <w:divId w:val="1904674590"/>
        <w:rPr>
          <w:ins w:id="319" w:author="mbj" w:date="2013-10-18T18:21:00Z"/>
          <w:lang w:val="en"/>
        </w:rPr>
      </w:pPr>
      <w:ins w:id="320" w:author="mbj" w:date="2013-10-18T18:21:00Z">
        <w:r>
          <w:rPr>
            <w:lang w:val="en"/>
          </w:rPr>
          <w:t xml:space="preserve">         0uVAwBBb772-86HpAkGWAKOK-wTC6ErRTcESRdNRe0iKb47XRXaoz5acA"/&gt;</w:t>
        </w:r>
      </w:ins>
    </w:p>
    <w:p w14:paraId="2AC37872" w14:textId="77777777" w:rsidR="00000000" w:rsidRDefault="00003266">
      <w:pPr>
        <w:pStyle w:val="HTMLPreformatted"/>
        <w:divId w:val="1904674590"/>
        <w:rPr>
          <w:ins w:id="321" w:author="mbj" w:date="2013-10-18T18:21:00Z"/>
          <w:lang w:val="en"/>
        </w:rPr>
      </w:pPr>
      <w:ins w:id="322" w:author="mbj" w:date="2013-10-18T18:21:00Z">
        <w:r>
          <w:rPr>
            <w:lang w:val="en"/>
          </w:rPr>
          <w:t xml:space="preserve">    &lt;/form&gt;</w:t>
        </w:r>
      </w:ins>
    </w:p>
    <w:p w14:paraId="27F064DD" w14:textId="77777777" w:rsidR="00000000" w:rsidRDefault="00003266">
      <w:pPr>
        <w:pStyle w:val="HTMLPreformatted"/>
        <w:divId w:val="1904674590"/>
        <w:rPr>
          <w:ins w:id="323" w:author="mbj" w:date="2013-10-18T18:21:00Z"/>
          <w:lang w:val="en"/>
        </w:rPr>
      </w:pPr>
      <w:ins w:id="324" w:author="mbj" w:date="2013-10-18T18:21:00Z">
        <w:r>
          <w:rPr>
            <w:lang w:val="en"/>
          </w:rPr>
          <w:t xml:space="preserve">   &lt;/body&gt;</w:t>
        </w:r>
      </w:ins>
    </w:p>
    <w:p w14:paraId="4C5A35A5" w14:textId="77777777" w:rsidR="00000000" w:rsidRDefault="00003266">
      <w:pPr>
        <w:pStyle w:val="HTMLPreformatted"/>
        <w:divId w:val="1904674590"/>
        <w:rPr>
          <w:ins w:id="325" w:author="mbj" w:date="2013-10-18T18:21:00Z"/>
          <w:lang w:val="en"/>
        </w:rPr>
      </w:pPr>
      <w:ins w:id="326" w:author="mbj" w:date="2013-10-18T18:21:00Z">
        <w:r>
          <w:rPr>
            <w:lang w:val="en"/>
          </w:rPr>
          <w:t xml:space="preserve">  &lt;/html&gt;</w:t>
        </w:r>
      </w:ins>
    </w:p>
    <w:p w14:paraId="3BC8E018" w14:textId="77777777" w:rsidR="00000000" w:rsidRDefault="00003266">
      <w:pPr>
        <w:pStyle w:val="NormalWeb"/>
        <w:divId w:val="1163737478"/>
        <w:rPr>
          <w:ins w:id="327" w:author="mbj" w:date="2013-10-18T18:21:00Z"/>
          <w:rFonts w:ascii="Verdana" w:hAnsi="Verdana"/>
          <w:color w:val="000000"/>
          <w:lang w:val="en"/>
        </w:rPr>
      </w:pPr>
      <w:proofErr w:type="gramStart"/>
      <w:ins w:id="328" w:author="mbj" w:date="2013-10-18T18:21:00Z">
        <w:r>
          <w:rPr>
            <w:rFonts w:ascii="Verdana" w:hAnsi="Verdana"/>
            <w:color w:val="000000"/>
            <w:lang w:val="en"/>
          </w:rPr>
          <w:t>Which results in an HTTP POST to the client:</w:t>
        </w:r>
        <w:proofErr w:type="gramEnd"/>
        <w:r>
          <w:rPr>
            <w:rFonts w:ascii="Verdana" w:hAnsi="Verdana"/>
            <w:color w:val="000000"/>
            <w:lang w:val="en"/>
          </w:rPr>
          <w:t xml:space="preserve"> </w:t>
        </w:r>
      </w:ins>
    </w:p>
    <w:p w14:paraId="2449DACD" w14:textId="77777777" w:rsidR="00000000" w:rsidRDefault="00003266">
      <w:pPr>
        <w:pStyle w:val="HTMLPreformatted"/>
        <w:divId w:val="219441339"/>
        <w:rPr>
          <w:ins w:id="329" w:author="mbj" w:date="2013-10-18T18:21:00Z"/>
          <w:lang w:val="en"/>
        </w:rPr>
      </w:pPr>
    </w:p>
    <w:p w14:paraId="405BBB65" w14:textId="77777777" w:rsidR="00000000" w:rsidRDefault="00003266">
      <w:pPr>
        <w:pStyle w:val="HTMLPreformatted"/>
        <w:divId w:val="219441339"/>
        <w:rPr>
          <w:ins w:id="330" w:author="mbj" w:date="2013-10-18T18:21:00Z"/>
          <w:lang w:val="en"/>
        </w:rPr>
      </w:pPr>
      <w:ins w:id="331" w:author="mbj" w:date="2013-10-18T18:21:00Z">
        <w:r>
          <w:rPr>
            <w:lang w:val="en"/>
          </w:rPr>
          <w:t xml:space="preserve">  POST /callback HTTP/1.1</w:t>
        </w:r>
      </w:ins>
    </w:p>
    <w:p w14:paraId="1A30F220" w14:textId="77777777" w:rsidR="00000000" w:rsidRDefault="00003266">
      <w:pPr>
        <w:pStyle w:val="HTMLPreformatted"/>
        <w:divId w:val="219441339"/>
        <w:rPr>
          <w:ins w:id="332" w:author="mbj" w:date="2013-10-18T18:21:00Z"/>
          <w:lang w:val="en"/>
        </w:rPr>
      </w:pPr>
      <w:ins w:id="333" w:author="mbj" w:date="2013-10-18T18:21:00Z">
        <w:r>
          <w:rPr>
            <w:lang w:val="en"/>
          </w:rPr>
          <w:t xml:space="preserve">  Host: client.example.org</w:t>
        </w:r>
      </w:ins>
    </w:p>
    <w:p w14:paraId="62C586B2" w14:textId="77777777" w:rsidR="00000000" w:rsidRDefault="00003266">
      <w:pPr>
        <w:pStyle w:val="HTMLPreformatted"/>
        <w:divId w:val="219441339"/>
        <w:rPr>
          <w:ins w:id="334" w:author="mbj" w:date="2013-10-18T18:21:00Z"/>
          <w:lang w:val="en"/>
        </w:rPr>
      </w:pPr>
      <w:ins w:id="335" w:author="mbj" w:date="2013-10-18T18:21:00Z">
        <w:r>
          <w:rPr>
            <w:lang w:val="en"/>
          </w:rPr>
          <w:t xml:space="preserve">  Content-Type: applic</w:t>
        </w:r>
        <w:r>
          <w:rPr>
            <w:lang w:val="en"/>
          </w:rPr>
          <w:t>ation/x-www-form-urlencoded</w:t>
        </w:r>
      </w:ins>
    </w:p>
    <w:p w14:paraId="4ECD4908" w14:textId="77777777" w:rsidR="00000000" w:rsidRDefault="00003266">
      <w:pPr>
        <w:pStyle w:val="HTMLPreformatted"/>
        <w:divId w:val="219441339"/>
        <w:rPr>
          <w:ins w:id="336" w:author="mbj" w:date="2013-10-18T18:21:00Z"/>
          <w:lang w:val="en"/>
        </w:rPr>
      </w:pPr>
    </w:p>
    <w:p w14:paraId="3477A71A" w14:textId="77777777" w:rsidR="00000000" w:rsidRDefault="00003266">
      <w:pPr>
        <w:pStyle w:val="HTMLPreformatted"/>
        <w:divId w:val="219441339"/>
        <w:rPr>
          <w:ins w:id="337" w:author="mbj" w:date="2013-10-18T18:21:00Z"/>
          <w:lang w:val="en"/>
        </w:rPr>
      </w:pPr>
      <w:ins w:id="338" w:author="mbj" w:date="2013-10-18T18:21:00Z">
        <w:r>
          <w:rPr>
            <w:lang w:val="en"/>
          </w:rPr>
          <w:t xml:space="preserve">  id_token=eyJhbGciOiJSUzI1NiIsImtpZCI6IjEifQ.eyJzdWIiOiJqb2huIiwiYX</w:t>
        </w:r>
      </w:ins>
    </w:p>
    <w:p w14:paraId="6D525933" w14:textId="77777777" w:rsidR="00000000" w:rsidRDefault="00003266">
      <w:pPr>
        <w:pStyle w:val="HTMLPreformatted"/>
        <w:divId w:val="219441339"/>
        <w:rPr>
          <w:ins w:id="339" w:author="mbj" w:date="2013-10-18T18:21:00Z"/>
          <w:lang w:val="en"/>
        </w:rPr>
      </w:pPr>
      <w:ins w:id="340" w:author="mbj" w:date="2013-10-18T18:21:00Z">
        <w:r>
          <w:rPr>
            <w:lang w:val="en"/>
          </w:rPr>
          <w:t xml:space="preserve">         VkIjoiZmZzMiIsImp0aSI6ImhwQUI3RDBNbEo0c2YzVFR2cllxUkIiLCJpc</w:t>
        </w:r>
      </w:ins>
    </w:p>
    <w:p w14:paraId="0B34E1AE" w14:textId="77777777" w:rsidR="00000000" w:rsidRDefault="00003266">
      <w:pPr>
        <w:pStyle w:val="HTMLPreformatted"/>
        <w:divId w:val="219441339"/>
        <w:rPr>
          <w:ins w:id="341" w:author="mbj" w:date="2013-10-18T18:21:00Z"/>
          <w:lang w:val="en"/>
        </w:rPr>
      </w:pPr>
      <w:ins w:id="342" w:author="mbj" w:date="2013-10-18T18:21:00Z">
        <w:r>
          <w:rPr>
            <w:lang w:val="en"/>
          </w:rPr>
          <w:t xml:space="preserve">         3MiOiJodHRwczpcL1wvbG9jYWxob3N0OjkwMzEiLCJpYXQiOjEzNjM5MDMx</w:t>
        </w:r>
      </w:ins>
    </w:p>
    <w:p w14:paraId="06C29646" w14:textId="77777777" w:rsidR="00000000" w:rsidRDefault="00003266">
      <w:pPr>
        <w:pStyle w:val="HTMLPreformatted"/>
        <w:divId w:val="219441339"/>
        <w:rPr>
          <w:ins w:id="343" w:author="mbj" w:date="2013-10-18T18:21:00Z"/>
          <w:lang w:val="en"/>
        </w:rPr>
      </w:pPr>
      <w:ins w:id="344" w:author="mbj" w:date="2013-10-18T18:21:00Z">
        <w:r>
          <w:rPr>
            <w:lang w:val="en"/>
          </w:rPr>
          <w:t xml:space="preserve">         MTMsImV4cCI</w:t>
        </w:r>
        <w:r>
          <w:rPr>
            <w:lang w:val="en"/>
          </w:rPr>
          <w:t>6MTM2MzkwMzcxMywibm9uY2UiOiIyVDFBZ2FlUlRHVE1BSnl</w:t>
        </w:r>
      </w:ins>
    </w:p>
    <w:p w14:paraId="720BA889" w14:textId="77777777" w:rsidR="00000000" w:rsidRDefault="00003266">
      <w:pPr>
        <w:pStyle w:val="HTMLPreformatted"/>
        <w:divId w:val="219441339"/>
        <w:rPr>
          <w:ins w:id="345" w:author="mbj" w:date="2013-10-18T18:21:00Z"/>
          <w:lang w:val="en"/>
        </w:rPr>
      </w:pPr>
      <w:ins w:id="346" w:author="mbj" w:date="2013-10-18T18:21:00Z">
        <w:r>
          <w:rPr>
            <w:lang w:val="en"/>
          </w:rPr>
          <w:t xml:space="preserve">         lRE1OOUlKYmdpVUciLCJhY3IiOiJ1cm46b2FzaXM6bmFtZXM6dGM6U0FNTD</w:t>
        </w:r>
      </w:ins>
    </w:p>
    <w:p w14:paraId="444D76F2" w14:textId="77777777" w:rsidR="00000000" w:rsidRDefault="00003266">
      <w:pPr>
        <w:pStyle w:val="HTMLPreformatted"/>
        <w:divId w:val="219441339"/>
        <w:rPr>
          <w:ins w:id="347" w:author="mbj" w:date="2013-10-18T18:21:00Z"/>
          <w:lang w:val="en"/>
        </w:rPr>
      </w:pPr>
      <w:ins w:id="348" w:author="mbj" w:date="2013-10-18T18:21:00Z">
        <w:r>
          <w:rPr>
            <w:lang w:val="en"/>
          </w:rPr>
          <w:t xml:space="preserve">         oyLjA6YWM6Y2xhc3NlczpQYXNzd29yZCIsImF1dGhfdGltZSI6MTM2MzkwM</w:t>
        </w:r>
      </w:ins>
    </w:p>
    <w:p w14:paraId="6AD90065" w14:textId="77777777" w:rsidR="00000000" w:rsidRDefault="00003266">
      <w:pPr>
        <w:pStyle w:val="HTMLPreformatted"/>
        <w:divId w:val="219441339"/>
        <w:rPr>
          <w:ins w:id="349" w:author="mbj" w:date="2013-10-18T18:21:00Z"/>
          <w:lang w:val="en"/>
        </w:rPr>
      </w:pPr>
      <w:ins w:id="350" w:author="mbj" w:date="2013-10-18T18:21:00Z">
        <w:r>
          <w:rPr>
            <w:lang w:val="en"/>
          </w:rPr>
          <w:t xml:space="preserve">         Dg5NH0.c9emvFayy-YJnO0kxUNQqeAoYu7sjlyulRSNrru1ySZs2qwqqwwq</w:t>
        </w:r>
      </w:ins>
    </w:p>
    <w:p w14:paraId="21F124C5" w14:textId="77777777" w:rsidR="00000000" w:rsidRDefault="00003266">
      <w:pPr>
        <w:pStyle w:val="HTMLPreformatted"/>
        <w:divId w:val="219441339"/>
        <w:rPr>
          <w:ins w:id="351" w:author="mbj" w:date="2013-10-18T18:21:00Z"/>
          <w:lang w:val="en"/>
        </w:rPr>
      </w:pPr>
      <w:ins w:id="352" w:author="mbj" w:date="2013-10-18T18:21:00Z">
        <w:r>
          <w:rPr>
            <w:lang w:val="en"/>
          </w:rPr>
          <w:t xml:space="preserve">         -Qk7LFd3iGYeUWrfjZkmyXeKKs_OtZ2tI2QQqJpcfrpAuiNuEHII-_fkIuf</w:t>
        </w:r>
      </w:ins>
    </w:p>
    <w:p w14:paraId="3B1C59A1" w14:textId="77777777" w:rsidR="00000000" w:rsidRDefault="00003266">
      <w:pPr>
        <w:pStyle w:val="HTMLPreformatted"/>
        <w:divId w:val="219441339"/>
        <w:rPr>
          <w:ins w:id="353" w:author="mbj" w:date="2013-10-18T18:21:00Z"/>
          <w:lang w:val="en"/>
        </w:rPr>
      </w:pPr>
      <w:ins w:id="354" w:author="mbj" w:date="2013-10-18T18:21:00Z">
        <w:r>
          <w:rPr>
            <w:lang w:val="en"/>
          </w:rPr>
          <w:t xml:space="preserve">         bGNT_rfHUcY3tGGKxcvZO9uvgKgX9Vs1v04UaCOUfxRjSVlumE6fWGcqXVE</w:t>
        </w:r>
      </w:ins>
    </w:p>
    <w:p w14:paraId="49A75AF1" w14:textId="77777777" w:rsidR="00000000" w:rsidRDefault="00003266">
      <w:pPr>
        <w:pStyle w:val="HTMLPreformatted"/>
        <w:divId w:val="219441339"/>
        <w:rPr>
          <w:ins w:id="355" w:author="mbj" w:date="2013-10-18T18:21:00Z"/>
          <w:lang w:val="en"/>
        </w:rPr>
      </w:pPr>
      <w:ins w:id="356" w:author="mbj" w:date="2013-10-18T18:21:00Z">
        <w:r>
          <w:rPr>
            <w:lang w:val="en"/>
          </w:rPr>
          <w:t xml:space="preserve">         KhtPadj1elk3r4zkoNt9vjUQt9NGdm1OvaZ2ONprCErBbXf1eJb4NW_hnrQ</w:t>
        </w:r>
      </w:ins>
    </w:p>
    <w:p w14:paraId="3458A725" w14:textId="77777777" w:rsidR="00000000" w:rsidRDefault="00003266">
      <w:pPr>
        <w:pStyle w:val="HTMLPreformatted"/>
        <w:divId w:val="219441339"/>
        <w:rPr>
          <w:ins w:id="357" w:author="mbj" w:date="2013-10-18T18:21:00Z"/>
          <w:lang w:val="en"/>
        </w:rPr>
      </w:pPr>
      <w:ins w:id="358" w:author="mbj" w:date="2013-10-18T18:21:00Z">
        <w:r>
          <w:rPr>
            <w:lang w:val="en"/>
          </w:rPr>
          <w:t xml:space="preserve">         5IKXuNsQ1g9ccT5DMtZSwgDFwsHMDWMPFGax5Lw6</w:t>
        </w:r>
        <w:r>
          <w:rPr>
            <w:lang w:val="en"/>
          </w:rPr>
          <w:t>ogjwJ4AQDrhzNCFc0uV</w:t>
        </w:r>
      </w:ins>
    </w:p>
    <w:p w14:paraId="4810F6E1" w14:textId="77777777" w:rsidR="00000000" w:rsidRDefault="00003266">
      <w:pPr>
        <w:pStyle w:val="HTMLPreformatted"/>
        <w:divId w:val="219441339"/>
        <w:rPr>
          <w:ins w:id="359" w:author="mbj" w:date="2013-10-18T18:21:00Z"/>
          <w:lang w:val="en"/>
        </w:rPr>
      </w:pPr>
      <w:ins w:id="360" w:author="mbj" w:date="2013-10-18T18:21:00Z">
        <w:r>
          <w:rPr>
            <w:lang w:val="en"/>
          </w:rPr>
          <w:t xml:space="preserve">         AwBBb772-86HpAkGWAKOK-wTC6ErRTcESRdNRe0iKb47XRXaoz5acA&amp;</w:t>
        </w:r>
      </w:ins>
    </w:p>
    <w:p w14:paraId="4DDBF7AB" w14:textId="77777777" w:rsidR="00000000" w:rsidRDefault="00003266">
      <w:pPr>
        <w:pStyle w:val="HTMLPreformatted"/>
        <w:divId w:val="219441339"/>
        <w:rPr>
          <w:ins w:id="361" w:author="mbj" w:date="2013-10-18T18:21:00Z"/>
          <w:lang w:val="en"/>
        </w:rPr>
      </w:pPr>
      <w:ins w:id="362" w:author="mbj" w:date="2013-10-18T18:21:00Z">
        <w:r>
          <w:rPr>
            <w:lang w:val="en"/>
          </w:rPr>
          <w:t xml:space="preserve">  </w:t>
        </w:r>
        <w:proofErr w:type="gramStart"/>
        <w:r>
          <w:rPr>
            <w:lang w:val="en"/>
          </w:rPr>
          <w:t>state=</w:t>
        </w:r>
        <w:proofErr w:type="gramEnd"/>
        <w:r>
          <w:rPr>
            <w:lang w:val="en"/>
          </w:rPr>
          <w:t>DcP7csa3hMlvybERqcieLHrRzKBra</w:t>
        </w:r>
      </w:ins>
    </w:p>
    <w:p w14:paraId="0AB94479" w14:textId="77777777" w:rsidR="00000000" w:rsidRDefault="00003266">
      <w:pPr>
        <w:spacing w:before="0" w:beforeAutospacing="0" w:after="0" w:afterAutospacing="0"/>
        <w:divId w:val="1163737478"/>
        <w:rPr>
          <w:ins w:id="363" w:author="mbj" w:date="2013-10-18T18:21:00Z"/>
          <w:rFonts w:ascii="Verdana" w:eastAsia="Times New Roman" w:hAnsi="Verdana"/>
          <w:color w:val="000000"/>
          <w:lang w:val="en"/>
        </w:rPr>
      </w:pPr>
      <w:bookmarkStart w:id="364" w:name="Acknowledgements"/>
      <w:bookmarkEnd w:id="364"/>
    </w:p>
    <w:p w14:paraId="00849846" w14:textId="77777777" w:rsidR="00000000" w:rsidRDefault="00003266">
      <w:pPr>
        <w:spacing w:before="0" w:beforeAutospacing="0" w:after="0" w:afterAutospacing="0"/>
        <w:divId w:val="1163737478"/>
        <w:rPr>
          <w:ins w:id="365" w:author="mbj" w:date="2013-10-18T18:21:00Z"/>
          <w:rFonts w:ascii="Verdana" w:eastAsia="Times New Roman" w:hAnsi="Verdana"/>
          <w:color w:val="000000"/>
          <w:lang w:val="en"/>
        </w:rPr>
      </w:pPr>
      <w:ins w:id="366" w:author="mbj" w:date="2013-10-18T18:21:00Z">
        <w:r>
          <w:rPr>
            <w:rFonts w:ascii="Verdana" w:eastAsia="Times New Roman" w:hAnsi="Verdana"/>
            <w:color w:val="000000"/>
            <w:lang w:val="en"/>
          </w:rPr>
          <w:pict>
            <v:rect id="_x0000_i1043" style="width:0;height:.75pt" o:hralign="center" o:hrstd="t" o:hr="t" fillcolor="#a0a0a0" stroked="f"/>
          </w:pict>
        </w:r>
      </w:ins>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6A24E62" w14:textId="77777777">
        <w:trPr>
          <w:divId w:val="1163737478"/>
          <w:trHeight w:val="225"/>
          <w:tblCellSpacing w:w="15" w:type="dxa"/>
          <w:ins w:id="367" w:author="mbj" w:date="2013-10-18T18:21:00Z"/>
        </w:trPr>
        <w:tc>
          <w:tcPr>
            <w:tcW w:w="450" w:type="dxa"/>
            <w:shd w:val="clear" w:color="auto" w:fill="990000"/>
            <w:vAlign w:val="center"/>
            <w:hideMark/>
          </w:tcPr>
          <w:p w14:paraId="79D25F63" w14:textId="77777777" w:rsidR="00000000" w:rsidRDefault="00003266">
            <w:pPr>
              <w:spacing w:before="0" w:beforeAutospacing="0" w:after="0" w:afterAutospacing="0" w:line="225" w:lineRule="atLeast"/>
              <w:jc w:val="center"/>
              <w:rPr>
                <w:ins w:id="368" w:author="mbj" w:date="2013-10-18T18:21:00Z"/>
                <w:rFonts w:ascii="Verdana" w:eastAsia="Times New Roman" w:hAnsi="Verdana"/>
                <w:color w:val="FFFFFF"/>
              </w:rPr>
            </w:pPr>
            <w:ins w:id="369" w:author="mbj" w:date="2013-10-18T18:21: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onaco" w:eastAsia="Times New Roman" w:hAnsi="Monaco"/>
                  <w:b/>
                  <w:bCs/>
                  <w:color w:val="FFFFFF"/>
                  <w:sz w:val="20"/>
                  <w:szCs w:val="20"/>
                </w:rPr>
                <w:t> TOC </w:t>
              </w:r>
              <w:r>
                <w:rPr>
                  <w:rFonts w:ascii="Verdana" w:eastAsia="Times New Roman" w:hAnsi="Verdana"/>
                  <w:color w:val="FFFFFF"/>
                </w:rPr>
                <w:fldChar w:fldCharType="end"/>
              </w:r>
            </w:ins>
          </w:p>
        </w:tc>
      </w:tr>
    </w:tbl>
    <w:p w14:paraId="6BA5B687" w14:textId="77777777" w:rsidR="00000000" w:rsidRDefault="00003266">
      <w:pPr>
        <w:pStyle w:val="Heading3"/>
        <w:divId w:val="1163737478"/>
        <w:rPr>
          <w:rFonts w:eastAsia="Times New Roman"/>
          <w:lang w:val="en"/>
        </w:rPr>
      </w:pPr>
      <w:bookmarkStart w:id="370" w:name="rfc.section.B"/>
      <w:bookmarkEnd w:id="370"/>
      <w:proofErr w:type="gramStart"/>
      <w:ins w:id="371" w:author="mbj" w:date="2013-10-18T18:21:00Z">
        <w:r>
          <w:rPr>
            <w:rFonts w:eastAsia="Times New Roman"/>
            <w:lang w:val="en"/>
          </w:rPr>
          <w:t>Appendix B.</w:t>
        </w:r>
        <w:proofErr w:type="gramEnd"/>
        <w:r>
          <w:rPr>
            <w:rFonts w:eastAsia="Times New Roman"/>
            <w:lang w:val="en"/>
          </w:rPr>
          <w:t xml:space="preserve">  </w:t>
        </w:r>
      </w:ins>
      <w:r>
        <w:rPr>
          <w:rFonts w:eastAsia="Times New Roman"/>
          <w:lang w:val="en"/>
        </w:rPr>
        <w:t>Acknowledgements</w:t>
      </w:r>
    </w:p>
    <w:p w14:paraId="4F584A55" w14:textId="77777777" w:rsidR="00000000" w:rsidRDefault="00003266">
      <w:pPr>
        <w:pStyle w:val="NormalWeb"/>
        <w:divId w:val="1163737478"/>
        <w:rPr>
          <w:rFonts w:ascii="Verdana" w:hAnsi="Verdana"/>
          <w:color w:val="000000"/>
          <w:lang w:val="en"/>
        </w:rPr>
      </w:pPr>
      <w:r>
        <w:rPr>
          <w:rFonts w:ascii="Verdana" w:hAnsi="Verdana"/>
          <w:color w:val="000000"/>
          <w:lang w:val="en"/>
        </w:rPr>
        <w:t xml:space="preserve">The OpenID Community would like to thank the following people for the work they've done in the drafting and editing of this specification. </w:t>
      </w:r>
    </w:p>
    <w:p w14:paraId="0928914C" w14:textId="77777777" w:rsidR="00000000" w:rsidRDefault="00003266" w:rsidP="00003266">
      <w:pPr>
        <w:pStyle w:val="NormalWeb"/>
        <w:ind w:left="1680" w:right="1680"/>
        <w:divId w:val="1060909449"/>
        <w:rPr>
          <w:rFonts w:ascii="Verdana" w:hAnsi="Verdana"/>
          <w:color w:val="000000"/>
          <w:lang w:val="en"/>
        </w:rPr>
      </w:pPr>
      <w:r>
        <w:rPr>
          <w:rFonts w:ascii="Verdana" w:hAnsi="Verdana"/>
          <w:color w:val="000000"/>
          <w:lang w:val="en"/>
        </w:rPr>
        <w:t xml:space="preserve">Naveen Agarwal </w:t>
      </w:r>
      <w:r>
        <w:rPr>
          <w:rFonts w:ascii="Verdana" w:hAnsi="Verdana"/>
          <w:color w:val="000000"/>
          <w:lang w:val="en"/>
        </w:rPr>
        <w:t xml:space="preserve">(naa@google.com), Google </w:t>
      </w:r>
    </w:p>
    <w:p w14:paraId="745AD218" w14:textId="77777777" w:rsidR="00000000" w:rsidRDefault="00003266" w:rsidP="00003266">
      <w:pPr>
        <w:pStyle w:val="NormalWeb"/>
        <w:ind w:left="1680" w:right="1680"/>
        <w:divId w:val="1060909449"/>
        <w:rPr>
          <w:rFonts w:ascii="Verdana" w:hAnsi="Verdana"/>
          <w:color w:val="000000"/>
          <w:lang w:val="en"/>
        </w:rPr>
      </w:pPr>
      <w:r>
        <w:rPr>
          <w:rFonts w:ascii="Verdana" w:hAnsi="Verdana"/>
          <w:color w:val="000000"/>
          <w:lang w:val="en"/>
        </w:rPr>
        <w:t xml:space="preserve">John Bradley (ve7jtb@ve7jtb.com), Ping Identity </w:t>
      </w:r>
    </w:p>
    <w:p w14:paraId="5B3AD97B" w14:textId="77777777" w:rsidR="00000000" w:rsidRDefault="00003266">
      <w:pPr>
        <w:pStyle w:val="NormalWeb"/>
        <w:divId w:val="1060909449"/>
        <w:rPr>
          <w:ins w:id="372" w:author="mbj" w:date="2013-10-18T18:21:00Z"/>
          <w:rFonts w:ascii="Verdana" w:hAnsi="Verdana"/>
          <w:color w:val="000000"/>
          <w:lang w:val="en"/>
        </w:rPr>
      </w:pPr>
      <w:ins w:id="373" w:author="mbj" w:date="2013-10-18T18:21:00Z">
        <w:r>
          <w:rPr>
            <w:rFonts w:ascii="Verdana" w:hAnsi="Verdana"/>
            <w:color w:val="000000"/>
            <w:lang w:val="en"/>
          </w:rPr>
          <w:t xml:space="preserve">Brian Campbell (bcampbell@pingidentity.com), Ping Identity </w:t>
        </w:r>
      </w:ins>
    </w:p>
    <w:p w14:paraId="7BB619C6" w14:textId="77777777" w:rsidR="00000000" w:rsidRDefault="00003266" w:rsidP="00003266">
      <w:pPr>
        <w:pStyle w:val="NormalWeb"/>
        <w:ind w:left="1680" w:right="1680"/>
        <w:divId w:val="1060909449"/>
        <w:rPr>
          <w:rFonts w:ascii="Verdana" w:hAnsi="Verdana"/>
          <w:color w:val="000000"/>
          <w:lang w:val="en"/>
        </w:rPr>
      </w:pPr>
      <w:r>
        <w:rPr>
          <w:rFonts w:ascii="Verdana" w:hAnsi="Verdana"/>
          <w:color w:val="000000"/>
          <w:lang w:val="en"/>
        </w:rPr>
        <w:t xml:space="preserve">Michael B. Jones (mbj@microsoft.com), Microsoft </w:t>
      </w:r>
    </w:p>
    <w:p w14:paraId="1407B5D2" w14:textId="77777777" w:rsidR="00000000" w:rsidRDefault="00003266" w:rsidP="00003266">
      <w:pPr>
        <w:pStyle w:val="NormalWeb"/>
        <w:ind w:left="1680" w:right="1680"/>
        <w:divId w:val="1060909449"/>
        <w:rPr>
          <w:rFonts w:ascii="Verdana" w:hAnsi="Verdana"/>
          <w:color w:val="000000"/>
          <w:lang w:val="en"/>
        </w:rPr>
      </w:pPr>
      <w:r>
        <w:rPr>
          <w:rFonts w:ascii="Verdana" w:hAnsi="Verdana"/>
          <w:color w:val="000000"/>
          <w:lang w:val="en"/>
        </w:rPr>
        <w:t xml:space="preserve">Breno de Medeiros (breno@google.com), Google </w:t>
      </w:r>
    </w:p>
    <w:p w14:paraId="06D6FA8E" w14:textId="77777777" w:rsidR="00000000" w:rsidRDefault="00003266" w:rsidP="00003266">
      <w:pPr>
        <w:pStyle w:val="NormalWeb"/>
        <w:ind w:left="1680" w:right="1680"/>
        <w:divId w:val="1060909449"/>
        <w:rPr>
          <w:rFonts w:ascii="Verdana" w:hAnsi="Verdana"/>
          <w:color w:val="000000"/>
          <w:lang w:val="en"/>
        </w:rPr>
      </w:pPr>
      <w:r>
        <w:rPr>
          <w:rFonts w:ascii="Verdana" w:hAnsi="Verdana"/>
          <w:color w:val="000000"/>
          <w:lang w:val="en"/>
        </w:rPr>
        <w:t>Nat Sakimura (n-sakimura@n</w:t>
      </w:r>
      <w:r>
        <w:rPr>
          <w:rFonts w:ascii="Verdana" w:hAnsi="Verdana"/>
          <w:color w:val="000000"/>
          <w:lang w:val="en"/>
        </w:rPr>
        <w:t xml:space="preserve">ri.co.jp), Nomura Research Institute, Ltd. </w:t>
      </w:r>
    </w:p>
    <w:p w14:paraId="0056D515" w14:textId="77777777" w:rsidR="00000000" w:rsidRDefault="00003266" w:rsidP="00003266">
      <w:pPr>
        <w:pStyle w:val="NormalWeb"/>
        <w:ind w:left="1680" w:right="1680"/>
        <w:divId w:val="1060909449"/>
        <w:rPr>
          <w:rFonts w:ascii="Verdana" w:hAnsi="Verdana"/>
          <w:color w:val="000000"/>
          <w:lang w:val="en"/>
        </w:rPr>
      </w:pPr>
      <w:r>
        <w:rPr>
          <w:rFonts w:ascii="Verdana" w:hAnsi="Verdana"/>
          <w:color w:val="000000"/>
          <w:lang w:val="en"/>
        </w:rPr>
        <w:t xml:space="preserve">David Recordon (dr@fb.com), Facebook </w:t>
      </w:r>
    </w:p>
    <w:p w14:paraId="1E3942A6" w14:textId="77777777" w:rsidR="00000000" w:rsidRDefault="00003266" w:rsidP="00003266">
      <w:pPr>
        <w:pStyle w:val="NormalWeb"/>
        <w:ind w:left="1680" w:right="1680"/>
        <w:divId w:val="1060909449"/>
        <w:rPr>
          <w:rFonts w:ascii="Verdana" w:hAnsi="Verdana"/>
          <w:color w:val="000000"/>
          <w:lang w:val="en"/>
        </w:rPr>
      </w:pPr>
      <w:r>
        <w:rPr>
          <w:rFonts w:ascii="Verdana" w:hAnsi="Verdana"/>
          <w:color w:val="000000"/>
          <w:lang w:val="en"/>
        </w:rPr>
        <w:t xml:space="preserve">Marius Scurtescu (mscurtescu@google.com), Google </w:t>
      </w:r>
    </w:p>
    <w:p w14:paraId="15BEA0BE" w14:textId="77777777" w:rsidR="00000000" w:rsidRDefault="00003266" w:rsidP="00003266">
      <w:pPr>
        <w:pStyle w:val="NormalWeb"/>
        <w:ind w:left="1680" w:right="1680"/>
        <w:divId w:val="1060909449"/>
        <w:rPr>
          <w:rFonts w:ascii="Verdana" w:hAnsi="Verdana"/>
          <w:color w:val="000000"/>
          <w:lang w:val="en"/>
        </w:rPr>
      </w:pPr>
      <w:r>
        <w:rPr>
          <w:rFonts w:ascii="Verdana" w:hAnsi="Verdana"/>
          <w:color w:val="000000"/>
          <w:lang w:val="en"/>
        </w:rPr>
        <w:t xml:space="preserve">Paul Tarjan (pt@fb.com), Facebook </w:t>
      </w:r>
    </w:p>
    <w:p w14:paraId="4D2950FF" w14:textId="77777777" w:rsidR="00000000" w:rsidRDefault="00003266">
      <w:pPr>
        <w:spacing w:before="0" w:beforeAutospacing="0" w:after="0" w:afterAutospacing="0"/>
        <w:divId w:val="1163737478"/>
        <w:rPr>
          <w:rFonts w:ascii="Verdana" w:eastAsia="Times New Roman" w:hAnsi="Verdana"/>
          <w:color w:val="000000"/>
          <w:lang w:val="en"/>
        </w:rPr>
      </w:pPr>
      <w:bookmarkStart w:id="374" w:name="Notices"/>
      <w:bookmarkEnd w:id="374"/>
    </w:p>
    <w:p w14:paraId="4515146A" w14:textId="77777777" w:rsidR="00000000" w:rsidRDefault="00003266">
      <w:pPr>
        <w:spacing w:before="0" w:beforeAutospacing="0" w:after="0" w:afterAutospacing="0"/>
        <w:divId w:val="1163737478"/>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F228643" w14:textId="77777777">
        <w:trPr>
          <w:divId w:val="1163737478"/>
          <w:trHeight w:val="225"/>
          <w:tblCellSpacing w:w="15" w:type="dxa"/>
        </w:trPr>
        <w:tc>
          <w:tcPr>
            <w:tcW w:w="450" w:type="dxa"/>
            <w:shd w:val="clear" w:color="auto" w:fill="990000"/>
            <w:vAlign w:val="center"/>
            <w:hideMark/>
          </w:tcPr>
          <w:p w14:paraId="54BCEED0" w14:textId="77777777" w:rsidR="00000000" w:rsidRDefault="00003266">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A85BD57" w14:textId="524AB0B5" w:rsidR="00000000" w:rsidRDefault="00003266">
      <w:pPr>
        <w:pStyle w:val="Heading3"/>
        <w:divId w:val="1163737478"/>
        <w:rPr>
          <w:rFonts w:eastAsia="Times New Roman"/>
          <w:lang w:val="en"/>
        </w:rPr>
      </w:pPr>
      <w:bookmarkStart w:id="375" w:name="rfc.section.C"/>
      <w:bookmarkEnd w:id="375"/>
      <w:proofErr w:type="gramStart"/>
      <w:r>
        <w:rPr>
          <w:rFonts w:eastAsia="Times New Roman"/>
          <w:lang w:val="en"/>
        </w:rPr>
        <w:t xml:space="preserve">Appendix </w:t>
      </w:r>
      <w:del w:id="376" w:author="mbj" w:date="2013-10-18T18:21:00Z">
        <w:r>
          <w:rPr>
            <w:rFonts w:eastAsia="Times New Roman"/>
            <w:lang w:val="en"/>
          </w:rPr>
          <w:delText>B</w:delText>
        </w:r>
      </w:del>
      <w:ins w:id="377" w:author="mbj" w:date="2013-10-18T18:21:00Z">
        <w:r>
          <w:rPr>
            <w:rFonts w:eastAsia="Times New Roman"/>
            <w:lang w:val="en"/>
          </w:rPr>
          <w:t>C</w:t>
        </w:r>
      </w:ins>
      <w:r>
        <w:rPr>
          <w:rFonts w:eastAsia="Times New Roman"/>
          <w:lang w:val="en"/>
        </w:rPr>
        <w:t>.</w:t>
      </w:r>
      <w:proofErr w:type="gramEnd"/>
      <w:r>
        <w:rPr>
          <w:rFonts w:eastAsia="Times New Roman"/>
          <w:lang w:val="en"/>
        </w:rPr>
        <w:t>  Notices</w:t>
      </w:r>
    </w:p>
    <w:p w14:paraId="17BD75F8" w14:textId="77777777" w:rsidR="00000000" w:rsidRDefault="00003266">
      <w:pPr>
        <w:pStyle w:val="NormalWeb"/>
        <w:divId w:val="1163737478"/>
        <w:rPr>
          <w:rFonts w:ascii="Verdana" w:hAnsi="Verdana"/>
          <w:color w:val="000000"/>
          <w:lang w:val="en"/>
        </w:rPr>
      </w:pPr>
      <w:r>
        <w:rPr>
          <w:rFonts w:ascii="Verdana" w:hAnsi="Verdana"/>
          <w:color w:val="000000"/>
          <w:lang w:val="en"/>
        </w:rPr>
        <w:t xml:space="preserve">Copyright (c) 2013 The OpenID Foundation. </w:t>
      </w:r>
    </w:p>
    <w:p w14:paraId="5A6369E2" w14:textId="77777777" w:rsidR="00000000" w:rsidRDefault="00003266">
      <w:pPr>
        <w:pStyle w:val="NormalWeb"/>
        <w:divId w:val="1163737478"/>
        <w:rPr>
          <w:rFonts w:ascii="Verdana" w:hAnsi="Verdana"/>
          <w:color w:val="000000"/>
          <w:lang w:val="en"/>
        </w:rPr>
      </w:pPr>
      <w:r>
        <w:rPr>
          <w:rFonts w:ascii="Verdana" w:hAnsi="Verdana"/>
          <w:color w:val="000000"/>
          <w:lang w:val="en"/>
        </w:rPr>
        <w:t>The OpenID Foundation (OIDF) grants to any Contributor, developer, implementer, or other interested party a non-exclusive</w:t>
      </w:r>
      <w:r>
        <w:rPr>
          <w:rFonts w:ascii="Verdana" w:hAnsi="Verdana"/>
          <w:color w:val="000000"/>
          <w:lang w:val="en"/>
        </w:rPr>
        <w:t>, royalty free, worldwide copyright license to reproduce, prepare derivative works from, distribute, perform and display, this Implementers Draft or Final Specification solely for the purposes of (i) developing specifications, and (ii) implementing Impleme</w:t>
      </w:r>
      <w:r>
        <w:rPr>
          <w:rFonts w:ascii="Verdana" w:hAnsi="Verdana"/>
          <w:color w:val="000000"/>
          <w:lang w:val="en"/>
        </w:rPr>
        <w:t xml:space="preserve">nters Drafts and Final Specifications based on such documents, provided that attribution be made to the OIDF as the source of the material, but that such attribution does not indicate an endorsement by the OIDF. </w:t>
      </w:r>
    </w:p>
    <w:p w14:paraId="32E1E52F" w14:textId="77777777" w:rsidR="00000000" w:rsidRDefault="00003266">
      <w:pPr>
        <w:pStyle w:val="NormalWeb"/>
        <w:divId w:val="1163737478"/>
        <w:rPr>
          <w:rFonts w:ascii="Verdana" w:hAnsi="Verdana"/>
          <w:color w:val="000000"/>
          <w:lang w:val="en"/>
        </w:rPr>
      </w:pPr>
      <w:r>
        <w:rPr>
          <w:rFonts w:ascii="Verdana" w:hAnsi="Verdana"/>
          <w:color w:val="000000"/>
          <w:lang w:val="en"/>
        </w:rPr>
        <w:t>The technology described in this specificat</w:t>
      </w:r>
      <w:r>
        <w:rPr>
          <w:rFonts w:ascii="Verdana" w:hAnsi="Verdana"/>
          <w:color w:val="000000"/>
          <w:lang w:val="en"/>
        </w:rPr>
        <w:t>ion was made available from contributions from various sources, including members of the OpenID Foundation and others. Although the OpenID Foundation has taken steps to help ensure that the technology is available for distribution, it takes no position reg</w:t>
      </w:r>
      <w:r>
        <w:rPr>
          <w:rFonts w:ascii="Verdana" w:hAnsi="Verdana"/>
          <w:color w:val="000000"/>
          <w:lang w:val="en"/>
        </w:rPr>
        <w:t>arding the validity or scope of any intellectual property or other rights that might be claimed to pertain to the implementation or use of the technology described in this specification or the extent to which any license under such rights might or might no</w:t>
      </w:r>
      <w:r>
        <w:rPr>
          <w:rFonts w:ascii="Verdana" w:hAnsi="Verdana"/>
          <w:color w:val="000000"/>
          <w:lang w:val="en"/>
        </w:rPr>
        <w:t>t be available; neither does it represent that it has made any independent effort to identify any such rights. The OpenID Foundation and the contributors to this specification make no (and hereby expressly disclaim any) warranties (express, implied, or oth</w:t>
      </w:r>
      <w:r>
        <w:rPr>
          <w:rFonts w:ascii="Verdana" w:hAnsi="Verdana"/>
          <w:color w:val="000000"/>
          <w:lang w:val="en"/>
        </w:rPr>
        <w:t>erwise), including implied warranties of merchantability, non-infringement, fitness for a particular purpose, or title, related to this specification, and the entire risk as to implementing this specification is assumed by the implementer. The OpenID Intel</w:t>
      </w:r>
      <w:r>
        <w:rPr>
          <w:rFonts w:ascii="Verdana" w:hAnsi="Verdana"/>
          <w:color w:val="000000"/>
          <w:lang w:val="en"/>
        </w:rPr>
        <w:t>lectual Property Rights policy requires contributors to offer a patent promise not to assert certain patent claims against other contributors and against implementers. The OpenID Foundation invites any interested party to bring to its attention any copyrig</w:t>
      </w:r>
      <w:r>
        <w:rPr>
          <w:rFonts w:ascii="Verdana" w:hAnsi="Verdana"/>
          <w:color w:val="000000"/>
          <w:lang w:val="en"/>
        </w:rPr>
        <w:t xml:space="preserve">hts, patents, patent applications, or other proprietary rights that may cover technology that may be required to practice this specification. </w:t>
      </w:r>
    </w:p>
    <w:p w14:paraId="1F220D00" w14:textId="77777777" w:rsidR="00000000" w:rsidRDefault="00003266">
      <w:pPr>
        <w:spacing w:before="0" w:beforeAutospacing="0" w:after="0" w:afterAutospacing="0"/>
        <w:divId w:val="1163737478"/>
        <w:rPr>
          <w:rFonts w:ascii="Verdana" w:eastAsia="Times New Roman" w:hAnsi="Verdana"/>
          <w:color w:val="000000"/>
          <w:lang w:val="en"/>
        </w:rPr>
      </w:pPr>
      <w:bookmarkStart w:id="378" w:name="History"/>
      <w:bookmarkEnd w:id="378"/>
    </w:p>
    <w:p w14:paraId="78597311" w14:textId="77777777" w:rsidR="00000000" w:rsidRDefault="00003266">
      <w:pPr>
        <w:spacing w:before="0" w:beforeAutospacing="0" w:after="0" w:afterAutospacing="0"/>
        <w:divId w:val="1163737478"/>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25B3132" w14:textId="77777777">
        <w:trPr>
          <w:divId w:val="1163737478"/>
          <w:trHeight w:val="225"/>
          <w:tblCellSpacing w:w="15" w:type="dxa"/>
        </w:trPr>
        <w:tc>
          <w:tcPr>
            <w:tcW w:w="450" w:type="dxa"/>
            <w:shd w:val="clear" w:color="auto" w:fill="990000"/>
            <w:vAlign w:val="center"/>
            <w:hideMark/>
          </w:tcPr>
          <w:p w14:paraId="1AA04A9D" w14:textId="77777777" w:rsidR="00000000" w:rsidRDefault="00003266">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F7AFB91" w14:textId="1669E014" w:rsidR="00000000" w:rsidRDefault="00003266">
      <w:pPr>
        <w:pStyle w:val="Heading3"/>
        <w:divId w:val="1163737478"/>
        <w:rPr>
          <w:rFonts w:eastAsia="Times New Roman"/>
          <w:lang w:val="en"/>
        </w:rPr>
      </w:pPr>
      <w:bookmarkStart w:id="379" w:name="rfc.section.D"/>
      <w:bookmarkEnd w:id="379"/>
      <w:proofErr w:type="gramStart"/>
      <w:r>
        <w:rPr>
          <w:rFonts w:eastAsia="Times New Roman"/>
          <w:lang w:val="en"/>
        </w:rPr>
        <w:t xml:space="preserve">Appendix </w:t>
      </w:r>
      <w:del w:id="380" w:author="mbj" w:date="2013-10-18T18:21:00Z">
        <w:r>
          <w:rPr>
            <w:rFonts w:eastAsia="Times New Roman"/>
            <w:lang w:val="en"/>
          </w:rPr>
          <w:delText>C</w:delText>
        </w:r>
      </w:del>
      <w:ins w:id="381" w:author="mbj" w:date="2013-10-18T18:21:00Z">
        <w:r>
          <w:rPr>
            <w:rFonts w:eastAsia="Times New Roman"/>
            <w:lang w:val="en"/>
          </w:rPr>
          <w:t>D</w:t>
        </w:r>
      </w:ins>
      <w:r>
        <w:rPr>
          <w:rFonts w:eastAsia="Times New Roman"/>
          <w:lang w:val="en"/>
        </w:rPr>
        <w:t>.</w:t>
      </w:r>
      <w:proofErr w:type="gramEnd"/>
      <w:r>
        <w:rPr>
          <w:rFonts w:eastAsia="Times New Roman"/>
          <w:lang w:val="en"/>
        </w:rPr>
        <w:t>  Document History</w:t>
      </w:r>
    </w:p>
    <w:p w14:paraId="3C11D08E" w14:textId="77777777" w:rsidR="00000000" w:rsidRDefault="00003266">
      <w:pPr>
        <w:pStyle w:val="NormalWeb"/>
        <w:divId w:val="1163737478"/>
        <w:rPr>
          <w:ins w:id="382" w:author="mbj" w:date="2013-10-18T18:21:00Z"/>
          <w:rFonts w:ascii="Verdana" w:hAnsi="Verdana"/>
          <w:color w:val="000000"/>
          <w:lang w:val="en"/>
        </w:rPr>
      </w:pPr>
      <w:r>
        <w:rPr>
          <w:rFonts w:ascii="Verdana" w:hAnsi="Verdana"/>
          <w:color w:val="000000"/>
          <w:lang w:val="en"/>
        </w:rPr>
        <w:t>[</w:t>
      </w:r>
      <w:proofErr w:type="gramStart"/>
      <w:r>
        <w:rPr>
          <w:rFonts w:ascii="Verdana" w:hAnsi="Verdana"/>
          <w:color w:val="000000"/>
          <w:lang w:val="en"/>
        </w:rPr>
        <w:t>[ To</w:t>
      </w:r>
      <w:proofErr w:type="gramEnd"/>
      <w:r>
        <w:rPr>
          <w:rFonts w:ascii="Verdana" w:hAnsi="Verdana"/>
          <w:color w:val="000000"/>
          <w:lang w:val="en"/>
        </w:rPr>
        <w:t xml:space="preserve"> be removed from the final specification ]]</w:t>
      </w:r>
      <w:ins w:id="383" w:author="mbj" w:date="2013-10-18T18:21:00Z">
        <w:r>
          <w:rPr>
            <w:rFonts w:ascii="Verdana" w:hAnsi="Verdana"/>
            <w:color w:val="000000"/>
            <w:lang w:val="en"/>
          </w:rPr>
          <w:t xml:space="preserve"> </w:t>
        </w:r>
      </w:ins>
    </w:p>
    <w:p w14:paraId="127A9A20" w14:textId="77777777" w:rsidR="00000000" w:rsidRDefault="00003266">
      <w:pPr>
        <w:pStyle w:val="NormalWeb"/>
        <w:divId w:val="1163737478"/>
        <w:rPr>
          <w:ins w:id="384" w:author="mbj" w:date="2013-10-18T18:21:00Z"/>
          <w:rFonts w:ascii="Verdana" w:hAnsi="Verdana"/>
          <w:color w:val="000000"/>
          <w:lang w:val="en"/>
        </w:rPr>
      </w:pPr>
      <w:ins w:id="385" w:author="mbj" w:date="2013-10-18T18:21:00Z">
        <w:r>
          <w:rPr>
            <w:rFonts w:ascii="Verdana" w:hAnsi="Verdana"/>
            <w:color w:val="000000"/>
            <w:lang w:val="en"/>
          </w:rPr>
          <w:t xml:space="preserve">-10 </w:t>
        </w:r>
      </w:ins>
    </w:p>
    <w:p w14:paraId="04777C7E" w14:textId="77777777" w:rsidR="00000000" w:rsidRDefault="00003266">
      <w:pPr>
        <w:numPr>
          <w:ilvl w:val="0"/>
          <w:numId w:val="8"/>
        </w:numPr>
        <w:ind w:left="1200" w:right="480"/>
        <w:divId w:val="1163737478"/>
        <w:rPr>
          <w:ins w:id="386" w:author="mbj" w:date="2013-10-18T18:21:00Z"/>
          <w:rFonts w:ascii="Verdana" w:eastAsia="Times New Roman" w:hAnsi="Verdana"/>
          <w:color w:val="000000"/>
          <w:lang w:val="en"/>
        </w:rPr>
      </w:pPr>
      <w:ins w:id="387" w:author="mbj" w:date="2013-10-18T18:21:00Z">
        <w:r>
          <w:rPr>
            <w:rFonts w:ascii="Verdana" w:eastAsia="Times New Roman" w:hAnsi="Verdana"/>
            <w:color w:val="000000"/>
            <w:lang w:val="en"/>
          </w:rPr>
          <w:t xml:space="preserve">Differentiated between Response Types, which specify what is returned, </w:t>
        </w:r>
        <w:r>
          <w:rPr>
            <w:rFonts w:ascii="Verdana" w:eastAsia="Times New Roman" w:hAnsi="Verdana"/>
            <w:color w:val="000000"/>
            <w:lang w:val="en"/>
          </w:rPr>
          <w:t xml:space="preserve">and Response Modes, which specify how it is returned. Defined the </w:t>
        </w:r>
        <w:r>
          <w:rPr>
            <w:rStyle w:val="HTMLTypewriter"/>
            <w:lang w:val="en"/>
          </w:rPr>
          <w:t>response_mode</w:t>
        </w:r>
        <w:r>
          <w:rPr>
            <w:rFonts w:ascii="Verdana" w:eastAsia="Times New Roman" w:hAnsi="Verdana"/>
            <w:color w:val="000000"/>
            <w:lang w:val="en"/>
          </w:rPr>
          <w:t xml:space="preserve"> request parameter for specifying non-default Response Modes. </w:t>
        </w:r>
      </w:ins>
    </w:p>
    <w:p w14:paraId="76EFB075" w14:textId="77777777" w:rsidR="00000000" w:rsidRDefault="00003266">
      <w:pPr>
        <w:numPr>
          <w:ilvl w:val="0"/>
          <w:numId w:val="8"/>
        </w:numPr>
        <w:ind w:left="1200" w:right="480"/>
        <w:divId w:val="1163737478"/>
        <w:rPr>
          <w:ins w:id="388" w:author="mbj" w:date="2013-10-18T18:21:00Z"/>
          <w:rFonts w:ascii="Verdana" w:eastAsia="Times New Roman" w:hAnsi="Verdana"/>
          <w:color w:val="000000"/>
          <w:lang w:val="en"/>
        </w:rPr>
      </w:pPr>
      <w:ins w:id="389" w:author="mbj" w:date="2013-10-18T18:21:00Z">
        <w:r>
          <w:rPr>
            <w:rFonts w:ascii="Verdana" w:eastAsia="Times New Roman" w:hAnsi="Verdana"/>
            <w:color w:val="000000"/>
            <w:lang w:val="en"/>
          </w:rPr>
          <w:t xml:space="preserve">Defined the </w:t>
        </w:r>
        <w:r>
          <w:rPr>
            <w:rStyle w:val="HTMLTypewriter"/>
            <w:lang w:val="en"/>
          </w:rPr>
          <w:t>form_post</w:t>
        </w:r>
        <w:r>
          <w:rPr>
            <w:rFonts w:ascii="Verdana" w:eastAsia="Times New Roman" w:hAnsi="Verdana"/>
            <w:color w:val="000000"/>
            <w:lang w:val="en"/>
          </w:rPr>
          <w:t xml:space="preserve"> Response Mode. </w:t>
        </w:r>
      </w:ins>
    </w:p>
    <w:p w14:paraId="64516BAB" w14:textId="77777777" w:rsidR="00000000" w:rsidRDefault="00003266">
      <w:pPr>
        <w:numPr>
          <w:ilvl w:val="0"/>
          <w:numId w:val="8"/>
        </w:numPr>
        <w:ind w:left="1680" w:right="960"/>
        <w:divId w:val="1163737478"/>
        <w:rPr>
          <w:rFonts w:ascii="Verdana" w:eastAsia="Times New Roman" w:hAnsi="Verdana"/>
          <w:color w:val="000000"/>
          <w:lang w:val="en"/>
        </w:rPr>
        <w:pPrChange w:id="390" w:author="mbj" w:date="2013-10-18T18:21:00Z">
          <w:pPr>
            <w:pStyle w:val="NormalWeb"/>
            <w:ind w:right="960"/>
            <w:divId w:val="1163737478"/>
          </w:pPr>
        </w:pPrChange>
      </w:pPr>
      <w:ins w:id="391" w:author="mbj" w:date="2013-10-18T18:21:00Z">
        <w:r>
          <w:rPr>
            <w:rFonts w:ascii="Verdana" w:eastAsia="Times New Roman" w:hAnsi="Verdana"/>
            <w:color w:val="000000"/>
            <w:lang w:val="en"/>
          </w:rPr>
          <w:t>Added Security Considerations section.</w:t>
        </w:r>
      </w:ins>
      <w:r>
        <w:rPr>
          <w:rFonts w:ascii="Verdana" w:eastAsia="Times New Roman" w:hAnsi="Verdana"/>
          <w:color w:val="000000"/>
          <w:lang w:val="en"/>
        </w:rPr>
        <w:t xml:space="preserve"> </w:t>
      </w:r>
    </w:p>
    <w:p w14:paraId="229C6001" w14:textId="77777777" w:rsidR="00000000" w:rsidRDefault="00003266">
      <w:pPr>
        <w:pStyle w:val="NormalWeb"/>
        <w:divId w:val="1163737478"/>
        <w:rPr>
          <w:rFonts w:ascii="Verdana" w:hAnsi="Verdana"/>
          <w:color w:val="000000"/>
          <w:lang w:val="en"/>
        </w:rPr>
      </w:pPr>
      <w:r>
        <w:rPr>
          <w:rFonts w:ascii="Verdana" w:hAnsi="Verdana"/>
          <w:color w:val="000000"/>
          <w:lang w:val="en"/>
        </w:rPr>
        <w:t xml:space="preserve">-09 </w:t>
      </w:r>
    </w:p>
    <w:p w14:paraId="641BDAE1" w14:textId="77777777" w:rsidR="00000000" w:rsidRDefault="00003266">
      <w:pPr>
        <w:numPr>
          <w:ilvl w:val="0"/>
          <w:numId w:val="9"/>
        </w:numPr>
        <w:ind w:left="1680" w:right="960"/>
        <w:divId w:val="1163737478"/>
        <w:rPr>
          <w:rFonts w:ascii="Verdana" w:eastAsia="Times New Roman" w:hAnsi="Verdana"/>
          <w:color w:val="000000"/>
          <w:lang w:val="en"/>
        </w:rPr>
        <w:pPrChange w:id="392" w:author="mbj" w:date="2013-10-18T18:21:00Z">
          <w:pPr>
            <w:numPr>
              <w:numId w:val="24"/>
            </w:numPr>
            <w:tabs>
              <w:tab w:val="num" w:pos="720"/>
            </w:tabs>
            <w:ind w:left="720" w:right="960" w:hanging="360"/>
            <w:divId w:val="1163737478"/>
          </w:pPr>
        </w:pPrChange>
      </w:pPr>
      <w:r>
        <w:rPr>
          <w:rFonts w:ascii="Verdana" w:eastAsia="Times New Roman" w:hAnsi="Verdana"/>
          <w:color w:val="000000"/>
          <w:lang w:val="en"/>
        </w:rPr>
        <w:t>Clarified that the response typ</w:t>
      </w:r>
      <w:r>
        <w:rPr>
          <w:rFonts w:ascii="Verdana" w:eastAsia="Times New Roman" w:hAnsi="Verdana"/>
          <w:color w:val="000000"/>
          <w:lang w:val="en"/>
        </w:rPr>
        <w:t xml:space="preserve">es </w:t>
      </w:r>
      <w:r>
        <w:rPr>
          <w:rStyle w:val="HTMLTypewriter"/>
          <w:lang w:val="en"/>
        </w:rPr>
        <w:t>none</w:t>
      </w:r>
      <w:r>
        <w:rPr>
          <w:rFonts w:ascii="Verdana" w:eastAsia="Times New Roman" w:hAnsi="Verdana"/>
          <w:color w:val="000000"/>
          <w:lang w:val="en"/>
        </w:rPr>
        <w:t xml:space="preserve"> and </w:t>
      </w:r>
      <w:r>
        <w:rPr>
          <w:rStyle w:val="HTMLTypewriter"/>
          <w:lang w:val="en"/>
        </w:rPr>
        <w:t>id_token</w:t>
      </w:r>
      <w:r>
        <w:rPr>
          <w:rFonts w:ascii="Verdana" w:eastAsia="Times New Roman" w:hAnsi="Verdana"/>
          <w:color w:val="000000"/>
          <w:lang w:val="en"/>
        </w:rPr>
        <w:t xml:space="preserve"> do not return Authorization Code, Access Token, or Access Token Type values. </w:t>
      </w:r>
    </w:p>
    <w:p w14:paraId="1BA8E5BF" w14:textId="77777777" w:rsidR="00000000" w:rsidRDefault="00003266">
      <w:pPr>
        <w:numPr>
          <w:ilvl w:val="0"/>
          <w:numId w:val="9"/>
        </w:numPr>
        <w:ind w:left="1680" w:right="960"/>
        <w:divId w:val="1163737478"/>
        <w:rPr>
          <w:rFonts w:ascii="Verdana" w:eastAsia="Times New Roman" w:hAnsi="Verdana"/>
          <w:color w:val="000000"/>
          <w:lang w:val="en"/>
        </w:rPr>
        <w:pPrChange w:id="393" w:author="mbj" w:date="2013-10-18T18:21:00Z">
          <w:pPr>
            <w:numPr>
              <w:numId w:val="24"/>
            </w:numPr>
            <w:tabs>
              <w:tab w:val="num" w:pos="720"/>
            </w:tabs>
            <w:ind w:left="720" w:right="960" w:hanging="360"/>
            <w:divId w:val="1163737478"/>
          </w:pPr>
        </w:pPrChange>
      </w:pPr>
      <w:r>
        <w:rPr>
          <w:rFonts w:ascii="Verdana" w:eastAsia="Times New Roman" w:hAnsi="Verdana"/>
          <w:color w:val="000000"/>
          <w:lang w:val="en"/>
        </w:rPr>
        <w:t xml:space="preserve">Clarified that an Access Token Type value MUST be returned in the same cases that an Access Token is. </w:t>
      </w:r>
    </w:p>
    <w:p w14:paraId="39829B77" w14:textId="77777777" w:rsidR="00000000" w:rsidRDefault="00003266">
      <w:pPr>
        <w:numPr>
          <w:ilvl w:val="0"/>
          <w:numId w:val="9"/>
        </w:numPr>
        <w:ind w:left="1680" w:right="960"/>
        <w:divId w:val="1163737478"/>
        <w:rPr>
          <w:rFonts w:ascii="Verdana" w:eastAsia="Times New Roman" w:hAnsi="Verdana"/>
          <w:color w:val="000000"/>
          <w:lang w:val="en"/>
        </w:rPr>
        <w:pPrChange w:id="394" w:author="mbj" w:date="2013-10-18T18:21:00Z">
          <w:pPr>
            <w:numPr>
              <w:numId w:val="24"/>
            </w:numPr>
            <w:tabs>
              <w:tab w:val="num" w:pos="720"/>
            </w:tabs>
            <w:ind w:left="720" w:right="960" w:hanging="360"/>
            <w:divId w:val="1163737478"/>
          </w:pPr>
        </w:pPrChange>
      </w:pPr>
      <w:r>
        <w:rPr>
          <w:rFonts w:ascii="Verdana" w:eastAsia="Times New Roman" w:hAnsi="Verdana"/>
          <w:color w:val="000000"/>
          <w:lang w:val="en"/>
        </w:rPr>
        <w:t xml:space="preserve">Clarified that the </w:t>
      </w:r>
      <w:r>
        <w:rPr>
          <w:rStyle w:val="HTMLTypewriter"/>
          <w:lang w:val="en"/>
        </w:rPr>
        <w:t>state</w:t>
      </w:r>
      <w:r>
        <w:rPr>
          <w:rFonts w:ascii="Verdana" w:eastAsia="Times New Roman" w:hAnsi="Verdana"/>
          <w:color w:val="000000"/>
          <w:lang w:val="en"/>
        </w:rPr>
        <w:t xml:space="preserve"> value must be included in bot</w:t>
      </w:r>
      <w:r>
        <w:rPr>
          <w:rFonts w:ascii="Verdana" w:eastAsia="Times New Roman" w:hAnsi="Verdana"/>
          <w:color w:val="000000"/>
          <w:lang w:val="en"/>
        </w:rPr>
        <w:t xml:space="preserve">h successful responses and error responses, when present in the request. </w:t>
      </w:r>
    </w:p>
    <w:p w14:paraId="6292FE38" w14:textId="77777777" w:rsidR="00000000" w:rsidRDefault="00003266">
      <w:pPr>
        <w:numPr>
          <w:ilvl w:val="0"/>
          <w:numId w:val="9"/>
        </w:numPr>
        <w:ind w:left="1680" w:right="960"/>
        <w:divId w:val="1163737478"/>
        <w:rPr>
          <w:rFonts w:ascii="Verdana" w:eastAsia="Times New Roman" w:hAnsi="Verdana"/>
          <w:color w:val="000000"/>
          <w:lang w:val="en"/>
        </w:rPr>
        <w:pPrChange w:id="395" w:author="mbj" w:date="2013-10-18T18:21:00Z">
          <w:pPr>
            <w:numPr>
              <w:numId w:val="24"/>
            </w:numPr>
            <w:tabs>
              <w:tab w:val="num" w:pos="720"/>
            </w:tabs>
            <w:ind w:left="720" w:right="960" w:hanging="360"/>
            <w:divId w:val="1163737478"/>
          </w:pPr>
        </w:pPrChange>
      </w:pPr>
      <w:r>
        <w:rPr>
          <w:rFonts w:ascii="Verdana" w:eastAsia="Times New Roman" w:hAnsi="Verdana"/>
          <w:color w:val="000000"/>
          <w:lang w:val="en"/>
        </w:rPr>
        <w:t xml:space="preserve">Fixed #887 - Clarified the reasons that some parameters are described as "SHOULD be fragment encoded" and stated that these "MUST NOT be query encoded". </w:t>
      </w:r>
    </w:p>
    <w:p w14:paraId="3C2F89F4" w14:textId="77777777" w:rsidR="00000000" w:rsidRDefault="00003266">
      <w:pPr>
        <w:pStyle w:val="NormalWeb"/>
        <w:divId w:val="1163737478"/>
        <w:rPr>
          <w:rFonts w:ascii="Verdana" w:hAnsi="Verdana"/>
          <w:color w:val="000000"/>
          <w:lang w:val="en"/>
        </w:rPr>
      </w:pPr>
      <w:r>
        <w:rPr>
          <w:rFonts w:ascii="Verdana" w:hAnsi="Verdana"/>
          <w:color w:val="000000"/>
          <w:lang w:val="en"/>
        </w:rPr>
        <w:t xml:space="preserve">-08 </w:t>
      </w:r>
    </w:p>
    <w:p w14:paraId="06CC26CB" w14:textId="77777777" w:rsidR="00000000" w:rsidRDefault="00003266">
      <w:pPr>
        <w:numPr>
          <w:ilvl w:val="0"/>
          <w:numId w:val="10"/>
        </w:numPr>
        <w:ind w:left="1680" w:right="960"/>
        <w:divId w:val="1163737478"/>
        <w:rPr>
          <w:rFonts w:ascii="Verdana" w:eastAsia="Times New Roman" w:hAnsi="Verdana"/>
          <w:color w:val="000000"/>
          <w:lang w:val="en"/>
        </w:rPr>
        <w:pPrChange w:id="396" w:author="mbj" w:date="2013-10-18T18:21:00Z">
          <w:pPr>
            <w:numPr>
              <w:numId w:val="25"/>
            </w:numPr>
            <w:tabs>
              <w:tab w:val="num" w:pos="720"/>
            </w:tabs>
            <w:ind w:left="720" w:right="960" w:hanging="360"/>
            <w:divId w:val="1163737478"/>
          </w:pPr>
        </w:pPrChange>
      </w:pPr>
      <w:r>
        <w:rPr>
          <w:rFonts w:ascii="Verdana" w:eastAsia="Times New Roman" w:hAnsi="Verdana"/>
          <w:color w:val="000000"/>
          <w:lang w:val="en"/>
        </w:rPr>
        <w:t>Corrected RFC 2119 keyw</w:t>
      </w:r>
      <w:r>
        <w:rPr>
          <w:rFonts w:ascii="Verdana" w:eastAsia="Times New Roman" w:hAnsi="Verdana"/>
          <w:color w:val="000000"/>
          <w:lang w:val="en"/>
        </w:rPr>
        <w:t xml:space="preserve">ord usage. </w:t>
      </w:r>
    </w:p>
    <w:p w14:paraId="60F8E25B" w14:textId="77777777" w:rsidR="00000000" w:rsidRDefault="00003266">
      <w:pPr>
        <w:pStyle w:val="NormalWeb"/>
        <w:divId w:val="1163737478"/>
        <w:rPr>
          <w:rFonts w:ascii="Verdana" w:hAnsi="Verdana"/>
          <w:color w:val="000000"/>
          <w:lang w:val="en"/>
        </w:rPr>
      </w:pPr>
      <w:r>
        <w:rPr>
          <w:rFonts w:ascii="Verdana" w:hAnsi="Verdana"/>
          <w:color w:val="000000"/>
          <w:lang w:val="en"/>
        </w:rPr>
        <w:t xml:space="preserve">-07 </w:t>
      </w:r>
    </w:p>
    <w:p w14:paraId="4710A822" w14:textId="77777777" w:rsidR="00000000" w:rsidRDefault="00003266">
      <w:pPr>
        <w:numPr>
          <w:ilvl w:val="0"/>
          <w:numId w:val="11"/>
        </w:numPr>
        <w:ind w:left="1680" w:right="960"/>
        <w:divId w:val="1163737478"/>
        <w:rPr>
          <w:rFonts w:ascii="Verdana" w:eastAsia="Times New Roman" w:hAnsi="Verdana"/>
          <w:color w:val="000000"/>
          <w:lang w:val="en"/>
        </w:rPr>
        <w:pPrChange w:id="397" w:author="mbj" w:date="2013-10-18T18:21:00Z">
          <w:pPr>
            <w:numPr>
              <w:numId w:val="26"/>
            </w:numPr>
            <w:tabs>
              <w:tab w:val="num" w:pos="720"/>
            </w:tabs>
            <w:ind w:left="720" w:right="960" w:hanging="360"/>
            <w:divId w:val="1163737478"/>
          </w:pPr>
        </w:pPrChange>
      </w:pPr>
      <w:r>
        <w:rPr>
          <w:rFonts w:ascii="Verdana" w:eastAsia="Times New Roman" w:hAnsi="Verdana"/>
          <w:color w:val="000000"/>
          <w:lang w:val="en"/>
        </w:rPr>
        <w:t xml:space="preserve">Fixed #817 - Removed duplicate definition of "Authorization Endpoint". </w:t>
      </w:r>
    </w:p>
    <w:p w14:paraId="650EE97B" w14:textId="77777777" w:rsidR="00000000" w:rsidRDefault="00003266">
      <w:pPr>
        <w:numPr>
          <w:ilvl w:val="0"/>
          <w:numId w:val="11"/>
        </w:numPr>
        <w:ind w:left="1680" w:right="960"/>
        <w:divId w:val="1163737478"/>
        <w:rPr>
          <w:rFonts w:ascii="Verdana" w:eastAsia="Times New Roman" w:hAnsi="Verdana"/>
          <w:color w:val="000000"/>
          <w:lang w:val="en"/>
        </w:rPr>
        <w:pPrChange w:id="398" w:author="mbj" w:date="2013-10-18T18:21:00Z">
          <w:pPr>
            <w:numPr>
              <w:numId w:val="26"/>
            </w:numPr>
            <w:tabs>
              <w:tab w:val="num" w:pos="720"/>
            </w:tabs>
            <w:ind w:left="720" w:right="960" w:hanging="360"/>
            <w:divId w:val="1163737478"/>
          </w:pPr>
        </w:pPrChange>
      </w:pPr>
      <w:r>
        <w:rPr>
          <w:rFonts w:ascii="Verdana" w:eastAsia="Times New Roman" w:hAnsi="Verdana"/>
          <w:color w:val="000000"/>
          <w:lang w:val="en"/>
        </w:rPr>
        <w:t xml:space="preserve">Fixed #818 - Corrected HTTP GET example. </w:t>
      </w:r>
    </w:p>
    <w:p w14:paraId="081FF851" w14:textId="77777777" w:rsidR="00000000" w:rsidRDefault="00003266">
      <w:pPr>
        <w:pStyle w:val="NormalWeb"/>
        <w:divId w:val="1163737478"/>
        <w:rPr>
          <w:rFonts w:ascii="Verdana" w:hAnsi="Verdana"/>
          <w:color w:val="000000"/>
          <w:lang w:val="en"/>
        </w:rPr>
      </w:pPr>
      <w:r>
        <w:rPr>
          <w:rFonts w:ascii="Verdana" w:hAnsi="Verdana"/>
          <w:color w:val="000000"/>
          <w:lang w:val="en"/>
        </w:rPr>
        <w:t xml:space="preserve">-06 </w:t>
      </w:r>
    </w:p>
    <w:p w14:paraId="4D85ECBA" w14:textId="77777777" w:rsidR="00000000" w:rsidRDefault="00003266">
      <w:pPr>
        <w:numPr>
          <w:ilvl w:val="0"/>
          <w:numId w:val="12"/>
        </w:numPr>
        <w:ind w:left="1680" w:right="960"/>
        <w:divId w:val="1163737478"/>
        <w:rPr>
          <w:rFonts w:ascii="Verdana" w:eastAsia="Times New Roman" w:hAnsi="Verdana"/>
          <w:color w:val="000000"/>
          <w:lang w:val="en"/>
        </w:rPr>
        <w:pPrChange w:id="399" w:author="mbj" w:date="2013-10-18T18:21:00Z">
          <w:pPr>
            <w:numPr>
              <w:numId w:val="27"/>
            </w:numPr>
            <w:tabs>
              <w:tab w:val="num" w:pos="720"/>
            </w:tabs>
            <w:ind w:left="720" w:right="960" w:hanging="360"/>
            <w:divId w:val="1163737478"/>
          </w:pPr>
        </w:pPrChange>
      </w:pPr>
      <w:r>
        <w:rPr>
          <w:rFonts w:ascii="Verdana" w:eastAsia="Times New Roman" w:hAnsi="Verdana"/>
          <w:color w:val="000000"/>
          <w:lang w:val="en"/>
        </w:rPr>
        <w:t xml:space="preserve">Added registry contents to IANA Considerations section </w:t>
      </w:r>
    </w:p>
    <w:p w14:paraId="25D78958" w14:textId="77777777" w:rsidR="00000000" w:rsidRDefault="00003266">
      <w:pPr>
        <w:numPr>
          <w:ilvl w:val="0"/>
          <w:numId w:val="12"/>
        </w:numPr>
        <w:ind w:left="1680" w:right="960"/>
        <w:divId w:val="1163737478"/>
        <w:rPr>
          <w:rFonts w:ascii="Verdana" w:eastAsia="Times New Roman" w:hAnsi="Verdana"/>
          <w:color w:val="000000"/>
          <w:lang w:val="en"/>
        </w:rPr>
        <w:pPrChange w:id="400" w:author="mbj" w:date="2013-10-18T18:21:00Z">
          <w:pPr>
            <w:numPr>
              <w:numId w:val="27"/>
            </w:numPr>
            <w:tabs>
              <w:tab w:val="num" w:pos="720"/>
            </w:tabs>
            <w:ind w:left="720" w:right="960" w:hanging="360"/>
            <w:divId w:val="1163737478"/>
          </w:pPr>
        </w:pPrChange>
      </w:pPr>
      <w:r>
        <w:rPr>
          <w:rFonts w:ascii="Verdana" w:eastAsia="Times New Roman" w:hAnsi="Verdana"/>
          <w:color w:val="000000"/>
          <w:lang w:val="en"/>
        </w:rPr>
        <w:t xml:space="preserve">Referenced OAuth 2.0 RFC -- RFC 6749 </w:t>
      </w:r>
    </w:p>
    <w:p w14:paraId="58BCAC6A" w14:textId="77777777" w:rsidR="00000000" w:rsidRDefault="00003266">
      <w:pPr>
        <w:pStyle w:val="NormalWeb"/>
        <w:divId w:val="1163737478"/>
        <w:rPr>
          <w:rFonts w:ascii="Verdana" w:hAnsi="Verdana"/>
          <w:color w:val="000000"/>
          <w:lang w:val="en"/>
        </w:rPr>
      </w:pPr>
      <w:r>
        <w:rPr>
          <w:rFonts w:ascii="Verdana" w:hAnsi="Verdana"/>
          <w:color w:val="000000"/>
          <w:lang w:val="en"/>
        </w:rPr>
        <w:t xml:space="preserve">-05 </w:t>
      </w:r>
    </w:p>
    <w:p w14:paraId="592F483B" w14:textId="77777777" w:rsidR="00000000" w:rsidRDefault="00003266">
      <w:pPr>
        <w:numPr>
          <w:ilvl w:val="0"/>
          <w:numId w:val="13"/>
        </w:numPr>
        <w:ind w:left="1680" w:right="960"/>
        <w:divId w:val="1163737478"/>
        <w:rPr>
          <w:rFonts w:ascii="Verdana" w:eastAsia="Times New Roman" w:hAnsi="Verdana"/>
          <w:color w:val="000000"/>
          <w:lang w:val="en"/>
        </w:rPr>
        <w:pPrChange w:id="401" w:author="mbj" w:date="2013-10-18T18:21:00Z">
          <w:pPr>
            <w:numPr>
              <w:numId w:val="28"/>
            </w:numPr>
            <w:tabs>
              <w:tab w:val="num" w:pos="720"/>
            </w:tabs>
            <w:ind w:left="720" w:right="960" w:hanging="360"/>
            <w:divId w:val="1163737478"/>
          </w:pPr>
        </w:pPrChange>
      </w:pPr>
      <w:r>
        <w:rPr>
          <w:rFonts w:ascii="Verdana" w:eastAsia="Times New Roman" w:hAnsi="Verdana"/>
          <w:color w:val="000000"/>
          <w:lang w:val="en"/>
        </w:rPr>
        <w:t>Changed client.exampl</w:t>
      </w:r>
      <w:r>
        <w:rPr>
          <w:rFonts w:ascii="Verdana" w:eastAsia="Times New Roman" w:hAnsi="Verdana"/>
          <w:color w:val="000000"/>
          <w:lang w:val="en"/>
        </w:rPr>
        <w:t xml:space="preserve">e.com to client.example.org, per issue #251 </w:t>
      </w:r>
    </w:p>
    <w:p w14:paraId="05F2E497" w14:textId="77777777" w:rsidR="00000000" w:rsidRDefault="00003266">
      <w:pPr>
        <w:pStyle w:val="NormalWeb"/>
        <w:divId w:val="1163737478"/>
        <w:rPr>
          <w:rFonts w:ascii="Verdana" w:hAnsi="Verdana"/>
          <w:color w:val="000000"/>
          <w:lang w:val="en"/>
        </w:rPr>
      </w:pPr>
      <w:r>
        <w:rPr>
          <w:rFonts w:ascii="Verdana" w:hAnsi="Verdana"/>
          <w:color w:val="000000"/>
          <w:lang w:val="en"/>
        </w:rPr>
        <w:t xml:space="preserve">-04 </w:t>
      </w:r>
    </w:p>
    <w:p w14:paraId="52383093" w14:textId="77777777" w:rsidR="00000000" w:rsidRDefault="00003266">
      <w:pPr>
        <w:numPr>
          <w:ilvl w:val="0"/>
          <w:numId w:val="14"/>
        </w:numPr>
        <w:ind w:left="1680" w:right="960"/>
        <w:divId w:val="1163737478"/>
        <w:rPr>
          <w:rFonts w:ascii="Verdana" w:eastAsia="Times New Roman" w:hAnsi="Verdana"/>
          <w:color w:val="000000"/>
          <w:lang w:val="en"/>
        </w:rPr>
        <w:pPrChange w:id="402" w:author="mbj" w:date="2013-10-18T18:21:00Z">
          <w:pPr>
            <w:numPr>
              <w:numId w:val="29"/>
            </w:numPr>
            <w:tabs>
              <w:tab w:val="num" w:pos="720"/>
            </w:tabs>
            <w:ind w:left="720" w:right="960" w:hanging="360"/>
            <w:divId w:val="1163737478"/>
          </w:pPr>
        </w:pPrChange>
      </w:pPr>
      <w:r>
        <w:rPr>
          <w:rFonts w:ascii="Verdana" w:eastAsia="Times New Roman" w:hAnsi="Verdana"/>
          <w:color w:val="000000"/>
          <w:lang w:val="en"/>
        </w:rPr>
        <w:t xml:space="preserve">Updated Notices </w:t>
      </w:r>
    </w:p>
    <w:p w14:paraId="50AC4853" w14:textId="77777777" w:rsidR="00000000" w:rsidRDefault="00003266">
      <w:pPr>
        <w:pStyle w:val="NormalWeb"/>
        <w:divId w:val="1163737478"/>
        <w:rPr>
          <w:rFonts w:ascii="Verdana" w:hAnsi="Verdana"/>
          <w:color w:val="000000"/>
          <w:lang w:val="en"/>
        </w:rPr>
      </w:pPr>
      <w:r>
        <w:rPr>
          <w:rFonts w:ascii="Verdana" w:hAnsi="Verdana"/>
          <w:color w:val="000000"/>
          <w:lang w:val="en"/>
        </w:rPr>
        <w:t xml:space="preserve">-03 </w:t>
      </w:r>
    </w:p>
    <w:p w14:paraId="7C5F7895" w14:textId="77777777" w:rsidR="00000000" w:rsidRDefault="00003266">
      <w:pPr>
        <w:numPr>
          <w:ilvl w:val="0"/>
          <w:numId w:val="15"/>
        </w:numPr>
        <w:ind w:left="1680" w:right="960"/>
        <w:divId w:val="1163737478"/>
        <w:rPr>
          <w:rFonts w:ascii="Verdana" w:eastAsia="Times New Roman" w:hAnsi="Verdana"/>
          <w:color w:val="000000"/>
          <w:lang w:val="en"/>
        </w:rPr>
        <w:pPrChange w:id="403" w:author="mbj" w:date="2013-10-18T18:21:00Z">
          <w:pPr>
            <w:numPr>
              <w:numId w:val="30"/>
            </w:numPr>
            <w:tabs>
              <w:tab w:val="num" w:pos="720"/>
            </w:tabs>
            <w:ind w:left="720" w:right="960" w:hanging="360"/>
            <w:divId w:val="1163737478"/>
          </w:pPr>
        </w:pPrChange>
      </w:pPr>
      <w:r>
        <w:rPr>
          <w:rFonts w:ascii="Verdana" w:eastAsia="Times New Roman" w:hAnsi="Verdana"/>
          <w:color w:val="000000"/>
          <w:lang w:val="en"/>
        </w:rPr>
        <w:t xml:space="preserve">Use same section number structure as the OpenID Connect specs </w:t>
      </w:r>
    </w:p>
    <w:p w14:paraId="75A1E390" w14:textId="77777777" w:rsidR="00000000" w:rsidRDefault="00003266">
      <w:pPr>
        <w:pStyle w:val="NormalWeb"/>
        <w:divId w:val="1163737478"/>
        <w:rPr>
          <w:rFonts w:ascii="Verdana" w:hAnsi="Verdana"/>
          <w:color w:val="000000"/>
          <w:lang w:val="en"/>
        </w:rPr>
      </w:pPr>
      <w:r>
        <w:rPr>
          <w:rFonts w:ascii="Verdana" w:hAnsi="Verdana"/>
          <w:color w:val="000000"/>
          <w:lang w:val="en"/>
        </w:rPr>
        <w:t xml:space="preserve">-02 </w:t>
      </w:r>
    </w:p>
    <w:p w14:paraId="5EA3F9D5" w14:textId="77777777" w:rsidR="00000000" w:rsidRDefault="00003266">
      <w:pPr>
        <w:numPr>
          <w:ilvl w:val="0"/>
          <w:numId w:val="16"/>
        </w:numPr>
        <w:ind w:left="1680" w:right="960"/>
        <w:divId w:val="1163737478"/>
        <w:rPr>
          <w:rFonts w:ascii="Verdana" w:eastAsia="Times New Roman" w:hAnsi="Verdana"/>
          <w:color w:val="000000"/>
          <w:lang w:val="en"/>
        </w:rPr>
        <w:pPrChange w:id="404" w:author="mbj" w:date="2013-10-18T18:21:00Z">
          <w:pPr>
            <w:numPr>
              <w:numId w:val="31"/>
            </w:numPr>
            <w:tabs>
              <w:tab w:val="num" w:pos="720"/>
            </w:tabs>
            <w:ind w:left="720" w:right="960" w:hanging="360"/>
            <w:divId w:val="1163737478"/>
          </w:pPr>
        </w:pPrChange>
      </w:pPr>
      <w:r>
        <w:rPr>
          <w:rFonts w:ascii="Verdana" w:eastAsia="Times New Roman" w:hAnsi="Verdana"/>
          <w:color w:val="000000"/>
          <w:lang w:val="en"/>
        </w:rPr>
        <w:t xml:space="preserve">Editorial corrections </w:t>
      </w:r>
    </w:p>
    <w:p w14:paraId="53B43738" w14:textId="77777777" w:rsidR="00000000" w:rsidRDefault="00003266">
      <w:pPr>
        <w:pStyle w:val="NormalWeb"/>
        <w:divId w:val="1163737478"/>
        <w:rPr>
          <w:rFonts w:ascii="Verdana" w:hAnsi="Verdana"/>
          <w:color w:val="000000"/>
          <w:lang w:val="en"/>
        </w:rPr>
      </w:pPr>
      <w:r>
        <w:rPr>
          <w:rFonts w:ascii="Verdana" w:hAnsi="Verdana"/>
          <w:color w:val="000000"/>
          <w:lang w:val="en"/>
        </w:rPr>
        <w:t xml:space="preserve">-01 </w:t>
      </w:r>
    </w:p>
    <w:p w14:paraId="43B74D30" w14:textId="77777777" w:rsidR="00000000" w:rsidRDefault="00003266">
      <w:pPr>
        <w:numPr>
          <w:ilvl w:val="0"/>
          <w:numId w:val="17"/>
        </w:numPr>
        <w:ind w:left="1680" w:right="960"/>
        <w:divId w:val="1163737478"/>
        <w:rPr>
          <w:rFonts w:ascii="Verdana" w:eastAsia="Times New Roman" w:hAnsi="Verdana"/>
          <w:color w:val="000000"/>
          <w:lang w:val="en"/>
        </w:rPr>
        <w:pPrChange w:id="405" w:author="mbj" w:date="2013-10-18T18:21:00Z">
          <w:pPr>
            <w:numPr>
              <w:numId w:val="32"/>
            </w:numPr>
            <w:tabs>
              <w:tab w:val="num" w:pos="720"/>
            </w:tabs>
            <w:ind w:left="720" w:right="960" w:hanging="360"/>
            <w:divId w:val="1163737478"/>
          </w:pPr>
        </w:pPrChange>
      </w:pPr>
      <w:r>
        <w:rPr>
          <w:rFonts w:ascii="Verdana" w:eastAsia="Times New Roman" w:hAnsi="Verdana"/>
          <w:color w:val="000000"/>
          <w:lang w:val="en"/>
        </w:rPr>
        <w:t xml:space="preserve">Initial draft </w:t>
      </w:r>
    </w:p>
    <w:p w14:paraId="6A190F37" w14:textId="77777777" w:rsidR="00000000" w:rsidRDefault="00003266">
      <w:pPr>
        <w:spacing w:before="0" w:beforeAutospacing="0" w:after="0" w:afterAutospacing="0"/>
        <w:divId w:val="1163737478"/>
        <w:rPr>
          <w:rFonts w:ascii="Verdana" w:eastAsia="Times New Roman" w:hAnsi="Verdana"/>
          <w:color w:val="000000"/>
          <w:lang w:val="en"/>
        </w:rPr>
      </w:pPr>
      <w:bookmarkStart w:id="406" w:name="rfc.authors"/>
      <w:bookmarkEnd w:id="406"/>
    </w:p>
    <w:p w14:paraId="5E699695" w14:textId="77777777" w:rsidR="00000000" w:rsidRDefault="00003266">
      <w:pPr>
        <w:spacing w:before="0" w:beforeAutospacing="0" w:after="0" w:afterAutospacing="0"/>
        <w:divId w:val="1163737478"/>
        <w:rPr>
          <w:rFonts w:ascii="Verdana" w:eastAsia="Times New Roman" w:hAnsi="Verdana"/>
          <w:color w:val="000000"/>
          <w:lang w:val="en"/>
        </w:rPr>
      </w:pPr>
      <w:r>
        <w:rPr>
          <w:rFonts w:ascii="Verdana" w:eastAsia="Times New Roman" w:hAnsi="Verdana"/>
          <w:color w:val="000000"/>
          <w:lang w:val="en"/>
        </w:rPr>
        <w:pict>
          <v:rect id="_x0000_i104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00C8698" w14:textId="77777777">
        <w:trPr>
          <w:divId w:val="1163737478"/>
          <w:trHeight w:val="225"/>
          <w:tblCellSpacing w:w="15" w:type="dxa"/>
        </w:trPr>
        <w:tc>
          <w:tcPr>
            <w:tcW w:w="450" w:type="dxa"/>
            <w:shd w:val="clear" w:color="auto" w:fill="990000"/>
            <w:vAlign w:val="center"/>
            <w:hideMark/>
          </w:tcPr>
          <w:p w14:paraId="13C2B7A9" w14:textId="77777777" w:rsidR="00000000" w:rsidRDefault="00003266">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B943189" w14:textId="77777777" w:rsidR="00000000" w:rsidRDefault="00003266">
      <w:pPr>
        <w:pStyle w:val="Heading3"/>
        <w:divId w:val="1163737478"/>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2224"/>
        <w:gridCol w:w="7042"/>
      </w:tblGrid>
      <w:tr w:rsidR="00000000" w14:paraId="17C00F02" w14:textId="77777777">
        <w:trPr>
          <w:divId w:val="1163737478"/>
          <w:tblCellSpacing w:w="0" w:type="dxa"/>
        </w:trPr>
        <w:tc>
          <w:tcPr>
            <w:tcW w:w="0" w:type="auto"/>
            <w:vAlign w:val="center"/>
            <w:hideMark/>
          </w:tcPr>
          <w:p w14:paraId="2F3D3714" w14:textId="77777777" w:rsidR="00000000" w:rsidRDefault="00003266">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5A76B9BB" w14:textId="77777777" w:rsidR="00000000" w:rsidRDefault="00003266">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Breno de Medeiros (editor)</w:t>
            </w:r>
          </w:p>
        </w:tc>
      </w:tr>
      <w:tr w:rsidR="00000000" w14:paraId="466633DB" w14:textId="77777777">
        <w:trPr>
          <w:divId w:val="1163737478"/>
          <w:tblCellSpacing w:w="0" w:type="dxa"/>
        </w:trPr>
        <w:tc>
          <w:tcPr>
            <w:tcW w:w="0" w:type="auto"/>
            <w:vAlign w:val="center"/>
            <w:hideMark/>
          </w:tcPr>
          <w:p w14:paraId="3E0C6B8F" w14:textId="77777777" w:rsidR="00000000" w:rsidRDefault="00003266">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7D8730C0" w14:textId="77777777" w:rsidR="00000000" w:rsidRDefault="00003266">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w:t>
            </w:r>
          </w:p>
        </w:tc>
      </w:tr>
      <w:tr w:rsidR="00000000" w14:paraId="0A5C8D95" w14:textId="77777777">
        <w:trPr>
          <w:divId w:val="1163737478"/>
          <w:tblCellSpacing w:w="0" w:type="dxa"/>
        </w:trPr>
        <w:tc>
          <w:tcPr>
            <w:tcW w:w="0" w:type="auto"/>
            <w:vAlign w:val="center"/>
            <w:hideMark/>
          </w:tcPr>
          <w:p w14:paraId="59E02702" w14:textId="77777777" w:rsidR="00000000" w:rsidRDefault="00003266">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07455863" w14:textId="77777777" w:rsidR="00000000" w:rsidRDefault="00003266">
            <w:pPr>
              <w:spacing w:before="0" w:beforeAutospacing="0" w:after="0" w:afterAutospacing="0"/>
              <w:rPr>
                <w:rFonts w:ascii="Verdana" w:eastAsia="Times New Roman" w:hAnsi="Verdana"/>
                <w:color w:val="000000"/>
                <w:sz w:val="20"/>
                <w:szCs w:val="20"/>
              </w:rPr>
            </w:pPr>
            <w:hyperlink r:id="rId14" w:history="1">
              <w:r>
                <w:rPr>
                  <w:rStyle w:val="Hyperlink"/>
                  <w:rFonts w:ascii="Verdana" w:eastAsia="Times New Roman" w:hAnsi="Verdana"/>
                  <w:sz w:val="20"/>
                  <w:szCs w:val="20"/>
                </w:rPr>
                <w:t>breno@google.com</w:t>
              </w:r>
            </w:hyperlink>
          </w:p>
        </w:tc>
      </w:tr>
      <w:tr w:rsidR="00000000" w14:paraId="6189CBA7" w14:textId="77777777">
        <w:trPr>
          <w:divId w:val="1163737478"/>
          <w:tblCellSpacing w:w="0" w:type="dxa"/>
        </w:trPr>
        <w:tc>
          <w:tcPr>
            <w:tcW w:w="0" w:type="auto"/>
            <w:vAlign w:val="center"/>
            <w:hideMark/>
          </w:tcPr>
          <w:p w14:paraId="1BB048C6" w14:textId="77777777" w:rsidR="00000000" w:rsidRDefault="00003266">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54E49DE2" w14:textId="77777777" w:rsidR="00000000" w:rsidRDefault="00003266">
            <w:pPr>
              <w:spacing w:before="0" w:beforeAutospacing="0" w:after="0" w:afterAutospacing="0"/>
              <w:rPr>
                <w:rFonts w:ascii="Verdana" w:eastAsia="Times New Roman" w:hAnsi="Verdana"/>
                <w:color w:val="000000"/>
                <w:sz w:val="20"/>
                <w:szCs w:val="20"/>
              </w:rPr>
            </w:pPr>
            <w:hyperlink r:id="rId15" w:history="1">
              <w:r>
                <w:rPr>
                  <w:rStyle w:val="Hyperlink"/>
                  <w:rFonts w:ascii="Verdana" w:eastAsia="Times New Roman" w:hAnsi="Verdana"/>
                  <w:sz w:val="20"/>
                  <w:szCs w:val="20"/>
                </w:rPr>
                <w:t>http://stackoverflow.com/users/311376/breno</w:t>
              </w:r>
            </w:hyperlink>
          </w:p>
        </w:tc>
      </w:tr>
      <w:tr w:rsidR="00000000" w14:paraId="06DE154E" w14:textId="77777777">
        <w:trPr>
          <w:divId w:val="1163737478"/>
          <w:tblCellSpacing w:w="0" w:type="dxa"/>
        </w:trPr>
        <w:tc>
          <w:tcPr>
            <w:tcW w:w="0" w:type="auto"/>
            <w:vAlign w:val="center"/>
            <w:hideMark/>
          </w:tcPr>
          <w:p w14:paraId="7E56BCBA" w14:textId="77777777" w:rsidR="00000000" w:rsidRDefault="00003266">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60931D76" w14:textId="77777777" w:rsidR="00000000" w:rsidRDefault="00003266">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28D705DF" w14:textId="77777777">
        <w:trPr>
          <w:divId w:val="1163737478"/>
          <w:tblCellSpacing w:w="0" w:type="dxa"/>
        </w:trPr>
        <w:tc>
          <w:tcPr>
            <w:tcW w:w="0" w:type="auto"/>
            <w:vAlign w:val="center"/>
            <w:hideMark/>
          </w:tcPr>
          <w:p w14:paraId="10E41839" w14:textId="77777777" w:rsidR="00000000" w:rsidRDefault="00003266">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1981EFBE" w14:textId="77777777" w:rsidR="00000000" w:rsidRDefault="00003266">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Marius Scurtescu</w:t>
            </w:r>
          </w:p>
        </w:tc>
      </w:tr>
      <w:tr w:rsidR="00000000" w14:paraId="48D2DA56" w14:textId="77777777">
        <w:trPr>
          <w:divId w:val="1163737478"/>
          <w:tblCellSpacing w:w="0" w:type="dxa"/>
        </w:trPr>
        <w:tc>
          <w:tcPr>
            <w:tcW w:w="0" w:type="auto"/>
            <w:vAlign w:val="center"/>
            <w:hideMark/>
          </w:tcPr>
          <w:p w14:paraId="5C08F82E" w14:textId="77777777" w:rsidR="00000000" w:rsidRDefault="00003266">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5F25D114" w14:textId="77777777" w:rsidR="00000000" w:rsidRDefault="00003266">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w:t>
            </w:r>
          </w:p>
        </w:tc>
      </w:tr>
      <w:tr w:rsidR="00000000" w14:paraId="73CDC8DF" w14:textId="77777777">
        <w:trPr>
          <w:divId w:val="1163737478"/>
          <w:tblCellSpacing w:w="0" w:type="dxa"/>
        </w:trPr>
        <w:tc>
          <w:tcPr>
            <w:tcW w:w="0" w:type="auto"/>
            <w:vAlign w:val="center"/>
            <w:hideMark/>
          </w:tcPr>
          <w:p w14:paraId="5C0EE890" w14:textId="77777777" w:rsidR="00000000" w:rsidRDefault="00003266">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42FCB58D" w14:textId="77777777" w:rsidR="00000000" w:rsidRDefault="00003266">
            <w:pPr>
              <w:spacing w:before="0" w:beforeAutospacing="0" w:after="0" w:afterAutospacing="0"/>
              <w:rPr>
                <w:rFonts w:ascii="Verdana" w:eastAsia="Times New Roman" w:hAnsi="Verdana"/>
                <w:color w:val="000000"/>
                <w:sz w:val="20"/>
                <w:szCs w:val="20"/>
              </w:rPr>
            </w:pPr>
            <w:hyperlink r:id="rId16" w:history="1">
              <w:r>
                <w:rPr>
                  <w:rStyle w:val="Hyperlink"/>
                  <w:rFonts w:ascii="Verdana" w:eastAsia="Times New Roman" w:hAnsi="Verdana"/>
                  <w:sz w:val="20"/>
                  <w:szCs w:val="20"/>
                </w:rPr>
                <w:t>mscurtescu@google.com</w:t>
              </w:r>
            </w:hyperlink>
          </w:p>
        </w:tc>
      </w:tr>
      <w:tr w:rsidR="00000000" w14:paraId="494ADA75" w14:textId="77777777">
        <w:trPr>
          <w:divId w:val="1163737478"/>
          <w:tblCellSpacing w:w="0" w:type="dxa"/>
          <w:ins w:id="407" w:author="mbj" w:date="2013-10-18T18:21:00Z"/>
        </w:trPr>
        <w:tc>
          <w:tcPr>
            <w:tcW w:w="0" w:type="auto"/>
            <w:vAlign w:val="center"/>
            <w:hideMark/>
          </w:tcPr>
          <w:p w14:paraId="38A00D5F" w14:textId="77777777" w:rsidR="00000000" w:rsidRDefault="00003266">
            <w:pPr>
              <w:spacing w:before="0" w:beforeAutospacing="0" w:after="0" w:afterAutospacing="0"/>
              <w:ind w:left="960"/>
              <w:jc w:val="right"/>
              <w:rPr>
                <w:ins w:id="408" w:author="mbj" w:date="2013-10-18T18:21:00Z"/>
                <w:rFonts w:ascii="Verdana" w:eastAsia="Times New Roman" w:hAnsi="Verdana"/>
                <w:b/>
                <w:bCs/>
                <w:color w:val="000000"/>
                <w:sz w:val="20"/>
                <w:szCs w:val="20"/>
              </w:rPr>
            </w:pPr>
            <w:ins w:id="409" w:author="mbj" w:date="2013-10-18T18:21:00Z">
              <w:r>
                <w:rPr>
                  <w:rFonts w:ascii="Verdana" w:eastAsia="Times New Roman" w:hAnsi="Verdana"/>
                  <w:b/>
                  <w:bCs/>
                  <w:color w:val="000000"/>
                  <w:sz w:val="20"/>
                  <w:szCs w:val="20"/>
                </w:rPr>
                <w:t>URI: </w:t>
              </w:r>
            </w:ins>
          </w:p>
        </w:tc>
        <w:tc>
          <w:tcPr>
            <w:tcW w:w="0" w:type="auto"/>
            <w:vAlign w:val="center"/>
            <w:hideMark/>
          </w:tcPr>
          <w:p w14:paraId="6F2DC0D0" w14:textId="77777777" w:rsidR="00000000" w:rsidRDefault="00003266">
            <w:pPr>
              <w:spacing w:before="0" w:beforeAutospacing="0" w:after="0" w:afterAutospacing="0"/>
              <w:rPr>
                <w:ins w:id="410" w:author="mbj" w:date="2013-10-18T18:21:00Z"/>
                <w:rFonts w:ascii="Verdana" w:eastAsia="Times New Roman" w:hAnsi="Verdana"/>
                <w:color w:val="000000"/>
                <w:sz w:val="20"/>
                <w:szCs w:val="20"/>
              </w:rPr>
            </w:pPr>
            <w:ins w:id="411" w:author="mbj" w:date="2013-10-18T18:21: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"https://twitter.com/mscurtescu"</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https://twitter.com/mscurtescu</w:t>
              </w:r>
              <w:r>
                <w:rPr>
                  <w:rFonts w:ascii="Verdana" w:eastAsia="Times New Roman" w:hAnsi="Verdana"/>
                  <w:color w:val="000000"/>
                  <w:sz w:val="20"/>
                  <w:szCs w:val="20"/>
                </w:rPr>
                <w:fldChar w:fldCharType="end"/>
              </w:r>
            </w:ins>
          </w:p>
        </w:tc>
      </w:tr>
      <w:tr w:rsidR="00000000" w14:paraId="55849797" w14:textId="77777777">
        <w:trPr>
          <w:divId w:val="1163737478"/>
          <w:tblCellSpacing w:w="0" w:type="dxa"/>
        </w:trPr>
        <w:tc>
          <w:tcPr>
            <w:tcW w:w="0" w:type="auto"/>
            <w:vAlign w:val="center"/>
            <w:hideMark/>
          </w:tcPr>
          <w:p w14:paraId="57AB8DC0" w14:textId="77777777" w:rsidR="00000000" w:rsidRDefault="00003266">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6B69D105" w14:textId="77777777" w:rsidR="00000000" w:rsidRDefault="00003266">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3F145499" w14:textId="77777777">
        <w:trPr>
          <w:divId w:val="1163737478"/>
          <w:tblCellSpacing w:w="0" w:type="dxa"/>
        </w:trPr>
        <w:tc>
          <w:tcPr>
            <w:tcW w:w="0" w:type="auto"/>
            <w:vAlign w:val="center"/>
            <w:hideMark/>
          </w:tcPr>
          <w:p w14:paraId="5AB84F8D" w14:textId="77777777" w:rsidR="00000000" w:rsidRDefault="00003266">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BD0A9F0" w14:textId="77777777" w:rsidR="00000000" w:rsidRDefault="00003266">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Paul Tarjan</w:t>
            </w:r>
          </w:p>
        </w:tc>
      </w:tr>
      <w:tr w:rsidR="00000000" w14:paraId="6772FE5B" w14:textId="77777777">
        <w:trPr>
          <w:divId w:val="1163737478"/>
          <w:tblCellSpacing w:w="0" w:type="dxa"/>
        </w:trPr>
        <w:tc>
          <w:tcPr>
            <w:tcW w:w="0" w:type="auto"/>
            <w:vAlign w:val="center"/>
            <w:hideMark/>
          </w:tcPr>
          <w:p w14:paraId="09FE4787" w14:textId="77777777" w:rsidR="00000000" w:rsidRDefault="00003266">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7B0AC6A1" w14:textId="77777777" w:rsidR="00000000" w:rsidRDefault="00003266">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Facebook</w:t>
            </w:r>
          </w:p>
        </w:tc>
      </w:tr>
      <w:tr w:rsidR="00000000" w14:paraId="4613EABF" w14:textId="77777777">
        <w:trPr>
          <w:divId w:val="1163737478"/>
          <w:tblCellSpacing w:w="0" w:type="dxa"/>
        </w:trPr>
        <w:tc>
          <w:tcPr>
            <w:tcW w:w="0" w:type="auto"/>
            <w:vAlign w:val="center"/>
            <w:hideMark/>
          </w:tcPr>
          <w:p w14:paraId="4194CA3E" w14:textId="77777777" w:rsidR="00000000" w:rsidRDefault="00003266">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041F768E" w14:textId="77777777" w:rsidR="00000000" w:rsidRDefault="00003266">
            <w:pPr>
              <w:spacing w:before="0" w:beforeAutospacing="0" w:after="0" w:afterAutospacing="0"/>
              <w:rPr>
                <w:rFonts w:ascii="Verdana" w:eastAsia="Times New Roman" w:hAnsi="Verdana"/>
                <w:color w:val="000000"/>
                <w:sz w:val="20"/>
                <w:szCs w:val="20"/>
              </w:rPr>
            </w:pPr>
            <w:hyperlink r:id="rId17" w:history="1">
              <w:r>
                <w:rPr>
                  <w:rStyle w:val="Hyperlink"/>
                  <w:rFonts w:ascii="Verdana" w:eastAsia="Times New Roman" w:hAnsi="Verdana"/>
                  <w:sz w:val="20"/>
                  <w:szCs w:val="20"/>
                </w:rPr>
                <w:t>pt@fb.com</w:t>
              </w:r>
            </w:hyperlink>
          </w:p>
        </w:tc>
      </w:tr>
      <w:tr w:rsidR="00000000" w14:paraId="68AEE8C3" w14:textId="77777777">
        <w:trPr>
          <w:divId w:val="1163737478"/>
          <w:tblCellSpacing w:w="0" w:type="dxa"/>
        </w:trPr>
        <w:tc>
          <w:tcPr>
            <w:tcW w:w="0" w:type="auto"/>
            <w:vAlign w:val="center"/>
            <w:hideMark/>
          </w:tcPr>
          <w:p w14:paraId="05216DF8" w14:textId="77777777" w:rsidR="00000000" w:rsidRDefault="00003266">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6E8468A1" w14:textId="77777777" w:rsidR="00000000" w:rsidRDefault="00003266">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20915F43" w14:textId="77777777">
        <w:trPr>
          <w:divId w:val="1163737478"/>
          <w:tblCellSpacing w:w="0" w:type="dxa"/>
        </w:trPr>
        <w:tc>
          <w:tcPr>
            <w:tcW w:w="0" w:type="auto"/>
            <w:vAlign w:val="center"/>
            <w:hideMark/>
          </w:tcPr>
          <w:p w14:paraId="19247FD9" w14:textId="77777777" w:rsidR="00000000" w:rsidRDefault="00003266">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284956BD" w14:textId="77777777" w:rsidR="00000000" w:rsidRDefault="00003266">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000000" w14:paraId="6D0151AF" w14:textId="77777777">
        <w:trPr>
          <w:divId w:val="1163737478"/>
          <w:tblCellSpacing w:w="0" w:type="dxa"/>
        </w:trPr>
        <w:tc>
          <w:tcPr>
            <w:tcW w:w="0" w:type="auto"/>
            <w:vAlign w:val="center"/>
            <w:hideMark/>
          </w:tcPr>
          <w:p w14:paraId="04005593" w14:textId="77777777" w:rsidR="00000000" w:rsidRDefault="00003266">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1BDF9FC7" w14:textId="77777777" w:rsidR="00000000" w:rsidRDefault="00003266">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000000" w14:paraId="36E8B773" w14:textId="77777777">
        <w:trPr>
          <w:divId w:val="1163737478"/>
          <w:tblCellSpacing w:w="0" w:type="dxa"/>
        </w:trPr>
        <w:tc>
          <w:tcPr>
            <w:tcW w:w="0" w:type="auto"/>
            <w:vAlign w:val="center"/>
            <w:hideMark/>
          </w:tcPr>
          <w:p w14:paraId="66A78FD9" w14:textId="77777777" w:rsidR="00000000" w:rsidRDefault="00003266">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4546599D" w14:textId="77777777" w:rsidR="00000000" w:rsidRDefault="00003266">
            <w:pPr>
              <w:spacing w:before="0" w:beforeAutospacing="0" w:after="0" w:afterAutospacing="0"/>
              <w:rPr>
                <w:rFonts w:ascii="Verdana" w:eastAsia="Times New Roman" w:hAnsi="Verdana"/>
                <w:color w:val="000000"/>
                <w:sz w:val="20"/>
                <w:szCs w:val="20"/>
              </w:rPr>
            </w:pPr>
            <w:hyperlink r:id="rId18" w:history="1">
              <w:r>
                <w:rPr>
                  <w:rStyle w:val="Hyperlink"/>
                  <w:rFonts w:ascii="Verdana" w:eastAsia="Times New Roman" w:hAnsi="Verdana"/>
                  <w:sz w:val="20"/>
                  <w:szCs w:val="20"/>
                </w:rPr>
                <w:t>mbj@microsoft.com</w:t>
              </w:r>
            </w:hyperlink>
          </w:p>
        </w:tc>
      </w:tr>
      <w:tr w:rsidR="00000000" w14:paraId="63B25D3B" w14:textId="77777777">
        <w:trPr>
          <w:divId w:val="1163737478"/>
          <w:tblCellSpacing w:w="0" w:type="dxa"/>
        </w:trPr>
        <w:tc>
          <w:tcPr>
            <w:tcW w:w="0" w:type="auto"/>
            <w:vAlign w:val="center"/>
            <w:hideMark/>
          </w:tcPr>
          <w:p w14:paraId="18D28155" w14:textId="77777777" w:rsidR="00000000" w:rsidRDefault="00003266">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5EB86974" w14:textId="77777777" w:rsidR="00000000" w:rsidRDefault="00003266">
            <w:pPr>
              <w:spacing w:before="0" w:beforeAutospacing="0" w:after="0" w:afterAutospacing="0"/>
              <w:rPr>
                <w:rFonts w:ascii="Verdana" w:eastAsia="Times New Roman" w:hAnsi="Verdana"/>
                <w:color w:val="000000"/>
                <w:sz w:val="20"/>
                <w:szCs w:val="20"/>
              </w:rPr>
            </w:pPr>
            <w:hyperlink r:id="rId19" w:history="1">
              <w:r>
                <w:rPr>
                  <w:rStyle w:val="Hyperlink"/>
                  <w:rFonts w:ascii="Verdana" w:eastAsia="Times New Roman" w:hAnsi="Verdana"/>
                  <w:sz w:val="20"/>
                  <w:szCs w:val="20"/>
                </w:rPr>
                <w:t>http://self-issued.info/</w:t>
              </w:r>
            </w:hyperlink>
          </w:p>
        </w:tc>
      </w:tr>
    </w:tbl>
    <w:p w14:paraId="4CAF9552" w14:textId="77777777" w:rsidR="00003266" w:rsidRDefault="00003266">
      <w:pPr>
        <w:spacing w:before="0" w:beforeAutospacing="0" w:after="0" w:afterAutospacing="0"/>
        <w:divId w:val="1163737478"/>
        <w:rPr>
          <w:rFonts w:eastAsia="Times New Roman"/>
        </w:rPr>
      </w:pPr>
    </w:p>
    <w:sectPr w:rsidR="000032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roman"/>
    <w:notTrueType/>
    <w:pitch w:val="default"/>
  </w:font>
  <w:font w:name="Monaco">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00636"/>
    <w:multiLevelType w:val="multilevel"/>
    <w:tmpl w:val="EA86C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7A6374"/>
    <w:multiLevelType w:val="multilevel"/>
    <w:tmpl w:val="621A1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DE13DE"/>
    <w:multiLevelType w:val="multilevel"/>
    <w:tmpl w:val="D924D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615020"/>
    <w:multiLevelType w:val="multilevel"/>
    <w:tmpl w:val="5E848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501E8A"/>
    <w:multiLevelType w:val="multilevel"/>
    <w:tmpl w:val="99943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B70593"/>
    <w:multiLevelType w:val="multilevel"/>
    <w:tmpl w:val="1786B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9A4DB9"/>
    <w:multiLevelType w:val="multilevel"/>
    <w:tmpl w:val="CFBA9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AB6787"/>
    <w:multiLevelType w:val="multilevel"/>
    <w:tmpl w:val="C7209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D430F65"/>
    <w:multiLevelType w:val="multilevel"/>
    <w:tmpl w:val="8CF63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0A2353"/>
    <w:multiLevelType w:val="multilevel"/>
    <w:tmpl w:val="E4AE7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3224C3"/>
    <w:multiLevelType w:val="multilevel"/>
    <w:tmpl w:val="FC025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5523B01"/>
    <w:multiLevelType w:val="multilevel"/>
    <w:tmpl w:val="C0703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AE648E7"/>
    <w:multiLevelType w:val="multilevel"/>
    <w:tmpl w:val="2D880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EE81D4C"/>
    <w:multiLevelType w:val="multilevel"/>
    <w:tmpl w:val="5E6CA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025127A"/>
    <w:multiLevelType w:val="multilevel"/>
    <w:tmpl w:val="22022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0E54325"/>
    <w:multiLevelType w:val="multilevel"/>
    <w:tmpl w:val="4B300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81759BA"/>
    <w:multiLevelType w:val="multilevel"/>
    <w:tmpl w:val="FA0AF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16710B4"/>
    <w:multiLevelType w:val="multilevel"/>
    <w:tmpl w:val="0B40E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28B5875"/>
    <w:multiLevelType w:val="multilevel"/>
    <w:tmpl w:val="A17C8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4CA0E01"/>
    <w:multiLevelType w:val="multilevel"/>
    <w:tmpl w:val="E210F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7180827"/>
    <w:multiLevelType w:val="multilevel"/>
    <w:tmpl w:val="D92E5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C0F03CF"/>
    <w:multiLevelType w:val="multilevel"/>
    <w:tmpl w:val="7D12A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FB747E4"/>
    <w:multiLevelType w:val="multilevel"/>
    <w:tmpl w:val="5C883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FCB3D92"/>
    <w:multiLevelType w:val="multilevel"/>
    <w:tmpl w:val="A7061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2ED6B19"/>
    <w:multiLevelType w:val="multilevel"/>
    <w:tmpl w:val="F5624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6BE4309"/>
    <w:multiLevelType w:val="multilevel"/>
    <w:tmpl w:val="E7E03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9342B7B"/>
    <w:multiLevelType w:val="multilevel"/>
    <w:tmpl w:val="A55A1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AC134F7"/>
    <w:multiLevelType w:val="multilevel"/>
    <w:tmpl w:val="38325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DDF65E5"/>
    <w:multiLevelType w:val="multilevel"/>
    <w:tmpl w:val="9D80D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2487337"/>
    <w:multiLevelType w:val="multilevel"/>
    <w:tmpl w:val="C6D09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A3B77D9"/>
    <w:multiLevelType w:val="multilevel"/>
    <w:tmpl w:val="1F8CB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E3A56F2"/>
    <w:multiLevelType w:val="multilevel"/>
    <w:tmpl w:val="6F045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6"/>
  </w:num>
  <w:num w:numId="3">
    <w:abstractNumId w:val="3"/>
  </w:num>
  <w:num w:numId="4">
    <w:abstractNumId w:val="9"/>
  </w:num>
  <w:num w:numId="5">
    <w:abstractNumId w:val="21"/>
  </w:num>
  <w:num w:numId="6">
    <w:abstractNumId w:val="24"/>
  </w:num>
  <w:num w:numId="7">
    <w:abstractNumId w:val="1"/>
  </w:num>
  <w:num w:numId="8">
    <w:abstractNumId w:val="15"/>
  </w:num>
  <w:num w:numId="9">
    <w:abstractNumId w:val="22"/>
  </w:num>
  <w:num w:numId="10">
    <w:abstractNumId w:val="13"/>
  </w:num>
  <w:num w:numId="11">
    <w:abstractNumId w:val="0"/>
  </w:num>
  <w:num w:numId="12">
    <w:abstractNumId w:val="28"/>
  </w:num>
  <w:num w:numId="13">
    <w:abstractNumId w:val="23"/>
  </w:num>
  <w:num w:numId="14">
    <w:abstractNumId w:val="2"/>
  </w:num>
  <w:num w:numId="15">
    <w:abstractNumId w:val="14"/>
  </w:num>
  <w:num w:numId="16">
    <w:abstractNumId w:val="12"/>
  </w:num>
  <w:num w:numId="17">
    <w:abstractNumId w:val="31"/>
  </w:num>
  <w:num w:numId="18">
    <w:abstractNumId w:val="18"/>
  </w:num>
  <w:num w:numId="19">
    <w:abstractNumId w:val="25"/>
  </w:num>
  <w:num w:numId="20">
    <w:abstractNumId w:val="16"/>
  </w:num>
  <w:num w:numId="21">
    <w:abstractNumId w:val="29"/>
  </w:num>
  <w:num w:numId="22">
    <w:abstractNumId w:val="26"/>
  </w:num>
  <w:num w:numId="23">
    <w:abstractNumId w:val="30"/>
  </w:num>
  <w:num w:numId="24">
    <w:abstractNumId w:val="20"/>
  </w:num>
  <w:num w:numId="25">
    <w:abstractNumId w:val="10"/>
  </w:num>
  <w:num w:numId="26">
    <w:abstractNumId w:val="8"/>
  </w:num>
  <w:num w:numId="27">
    <w:abstractNumId w:val="17"/>
  </w:num>
  <w:num w:numId="28">
    <w:abstractNumId w:val="11"/>
  </w:num>
  <w:num w:numId="29">
    <w:abstractNumId w:val="7"/>
  </w:num>
  <w:num w:numId="30">
    <w:abstractNumId w:val="19"/>
  </w:num>
  <w:num w:numId="31">
    <w:abstractNumId w:val="4"/>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7C4BDD"/>
    <w:rsid w:val="00003266"/>
    <w:rsid w:val="00036FBF"/>
    <w:rsid w:val="007C4B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BalloonText">
    <w:name w:val="Balloon Text"/>
    <w:basedOn w:val="Normal"/>
    <w:link w:val="BalloonTextChar"/>
    <w:uiPriority w:val="99"/>
    <w:semiHidden/>
    <w:unhideWhenUsed/>
    <w:rsid w:val="00003266"/>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3266"/>
    <w:rPr>
      <w:rFonts w:ascii="Tahoma" w:eastAsiaTheme="minorEastAsia" w:hAnsi="Tahoma" w:cs="Tahoma"/>
      <w:sz w:val="16"/>
      <w:szCs w:val="16"/>
    </w:rPr>
  </w:style>
  <w:style w:type="paragraph" w:styleId="Revision">
    <w:name w:val="Revision"/>
    <w:hidden/>
    <w:uiPriority w:val="99"/>
    <w:semiHidden/>
    <w:rsid w:val="00003266"/>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BalloonText">
    <w:name w:val="Balloon Text"/>
    <w:basedOn w:val="Normal"/>
    <w:link w:val="BalloonTextChar"/>
    <w:uiPriority w:val="99"/>
    <w:semiHidden/>
    <w:unhideWhenUsed/>
    <w:rsid w:val="00003266"/>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3266"/>
    <w:rPr>
      <w:rFonts w:ascii="Tahoma" w:eastAsiaTheme="minorEastAsia" w:hAnsi="Tahoma" w:cs="Tahoma"/>
      <w:sz w:val="16"/>
      <w:szCs w:val="16"/>
    </w:rPr>
  </w:style>
  <w:style w:type="paragraph" w:styleId="Revision">
    <w:name w:val="Revision"/>
    <w:hidden/>
    <w:uiPriority w:val="99"/>
    <w:semiHidden/>
    <w:rsid w:val="00003266"/>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2214549">
      <w:bodyDiv w:val="1"/>
      <w:marLeft w:val="480"/>
      <w:marRight w:val="480"/>
      <w:marTop w:val="480"/>
      <w:marBottom w:val="480"/>
      <w:divBdr>
        <w:top w:val="none" w:sz="0" w:space="0" w:color="auto"/>
        <w:left w:val="none" w:sz="0" w:space="0" w:color="auto"/>
        <w:bottom w:val="none" w:sz="0" w:space="0" w:color="auto"/>
        <w:right w:val="none" w:sz="0" w:space="0" w:color="auto"/>
      </w:divBdr>
      <w:divsChild>
        <w:div w:id="294871229">
          <w:blockQuote w:val="1"/>
          <w:marLeft w:val="720"/>
          <w:marRight w:val="720"/>
          <w:marTop w:val="100"/>
          <w:marBottom w:val="100"/>
          <w:divBdr>
            <w:top w:val="none" w:sz="0" w:space="0" w:color="auto"/>
            <w:left w:val="none" w:sz="0" w:space="0" w:color="auto"/>
            <w:bottom w:val="none" w:sz="0" w:space="0" w:color="auto"/>
            <w:right w:val="none" w:sz="0" w:space="0" w:color="auto"/>
          </w:divBdr>
        </w:div>
        <w:div w:id="968320987">
          <w:blockQuote w:val="1"/>
          <w:marLeft w:val="720"/>
          <w:marRight w:val="720"/>
          <w:marTop w:val="100"/>
          <w:marBottom w:val="100"/>
          <w:divBdr>
            <w:top w:val="none" w:sz="0" w:space="0" w:color="auto"/>
            <w:left w:val="none" w:sz="0" w:space="0" w:color="auto"/>
            <w:bottom w:val="none" w:sz="0" w:space="0" w:color="auto"/>
            <w:right w:val="none" w:sz="0" w:space="0" w:color="auto"/>
          </w:divBdr>
        </w:div>
        <w:div w:id="1000891682">
          <w:blockQuote w:val="1"/>
          <w:marLeft w:val="720"/>
          <w:marRight w:val="720"/>
          <w:marTop w:val="100"/>
          <w:marBottom w:val="100"/>
          <w:divBdr>
            <w:top w:val="none" w:sz="0" w:space="0" w:color="auto"/>
            <w:left w:val="none" w:sz="0" w:space="0" w:color="auto"/>
            <w:bottom w:val="none" w:sz="0" w:space="0" w:color="auto"/>
            <w:right w:val="none" w:sz="0" w:space="0" w:color="auto"/>
          </w:divBdr>
        </w:div>
        <w:div w:id="1071777691">
          <w:marLeft w:val="720"/>
          <w:marRight w:val="0"/>
          <w:marTop w:val="0"/>
          <w:marBottom w:val="0"/>
          <w:divBdr>
            <w:top w:val="none" w:sz="0" w:space="0" w:color="auto"/>
            <w:left w:val="none" w:sz="0" w:space="0" w:color="auto"/>
            <w:bottom w:val="none" w:sz="0" w:space="0" w:color="auto"/>
            <w:right w:val="none" w:sz="0" w:space="0" w:color="auto"/>
          </w:divBdr>
        </w:div>
        <w:div w:id="1539397095">
          <w:blockQuote w:val="1"/>
          <w:marLeft w:val="720"/>
          <w:marRight w:val="720"/>
          <w:marTop w:val="100"/>
          <w:marBottom w:val="100"/>
          <w:divBdr>
            <w:top w:val="none" w:sz="0" w:space="0" w:color="auto"/>
            <w:left w:val="none" w:sz="0" w:space="0" w:color="auto"/>
            <w:bottom w:val="none" w:sz="0" w:space="0" w:color="auto"/>
            <w:right w:val="none" w:sz="0" w:space="0" w:color="auto"/>
          </w:divBdr>
        </w:div>
        <w:div w:id="1564483084">
          <w:marLeft w:val="720"/>
          <w:marRight w:val="0"/>
          <w:marTop w:val="0"/>
          <w:marBottom w:val="0"/>
          <w:divBdr>
            <w:top w:val="none" w:sz="0" w:space="0" w:color="auto"/>
            <w:left w:val="none" w:sz="0" w:space="0" w:color="auto"/>
            <w:bottom w:val="none" w:sz="0" w:space="0" w:color="auto"/>
            <w:right w:val="none" w:sz="0" w:space="0" w:color="auto"/>
          </w:divBdr>
        </w:div>
        <w:div w:id="2004818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63737478">
      <w:bodyDiv w:val="1"/>
      <w:marLeft w:val="480"/>
      <w:marRight w:val="480"/>
      <w:marTop w:val="480"/>
      <w:marBottom w:val="480"/>
      <w:divBdr>
        <w:top w:val="none" w:sz="0" w:space="0" w:color="auto"/>
        <w:left w:val="none" w:sz="0" w:space="0" w:color="auto"/>
        <w:bottom w:val="none" w:sz="0" w:space="0" w:color="auto"/>
        <w:right w:val="none" w:sz="0" w:space="0" w:color="auto"/>
      </w:divBdr>
      <w:divsChild>
        <w:div w:id="434249692">
          <w:blockQuote w:val="1"/>
          <w:marLeft w:val="720"/>
          <w:marRight w:val="720"/>
          <w:marTop w:val="100"/>
          <w:marBottom w:val="100"/>
          <w:divBdr>
            <w:top w:val="none" w:sz="0" w:space="0" w:color="auto"/>
            <w:left w:val="none" w:sz="0" w:space="0" w:color="auto"/>
            <w:bottom w:val="none" w:sz="0" w:space="0" w:color="auto"/>
            <w:right w:val="none" w:sz="0" w:space="0" w:color="auto"/>
          </w:divBdr>
        </w:div>
        <w:div w:id="497575266">
          <w:blockQuote w:val="1"/>
          <w:marLeft w:val="720"/>
          <w:marRight w:val="720"/>
          <w:marTop w:val="100"/>
          <w:marBottom w:val="100"/>
          <w:divBdr>
            <w:top w:val="none" w:sz="0" w:space="0" w:color="auto"/>
            <w:left w:val="none" w:sz="0" w:space="0" w:color="auto"/>
            <w:bottom w:val="none" w:sz="0" w:space="0" w:color="auto"/>
            <w:right w:val="none" w:sz="0" w:space="0" w:color="auto"/>
          </w:divBdr>
        </w:div>
        <w:div w:id="431055367">
          <w:blockQuote w:val="1"/>
          <w:marLeft w:val="720"/>
          <w:marRight w:val="720"/>
          <w:marTop w:val="100"/>
          <w:marBottom w:val="100"/>
          <w:divBdr>
            <w:top w:val="none" w:sz="0" w:space="0" w:color="auto"/>
            <w:left w:val="none" w:sz="0" w:space="0" w:color="auto"/>
            <w:bottom w:val="none" w:sz="0" w:space="0" w:color="auto"/>
            <w:right w:val="none" w:sz="0" w:space="0" w:color="auto"/>
          </w:divBdr>
        </w:div>
        <w:div w:id="828056688">
          <w:blockQuote w:val="1"/>
          <w:marLeft w:val="720"/>
          <w:marRight w:val="720"/>
          <w:marTop w:val="100"/>
          <w:marBottom w:val="100"/>
          <w:divBdr>
            <w:top w:val="none" w:sz="0" w:space="0" w:color="auto"/>
            <w:left w:val="none" w:sz="0" w:space="0" w:color="auto"/>
            <w:bottom w:val="none" w:sz="0" w:space="0" w:color="auto"/>
            <w:right w:val="none" w:sz="0" w:space="0" w:color="auto"/>
          </w:divBdr>
        </w:div>
        <w:div w:id="2036615484">
          <w:blockQuote w:val="1"/>
          <w:marLeft w:val="720"/>
          <w:marRight w:val="720"/>
          <w:marTop w:val="100"/>
          <w:marBottom w:val="100"/>
          <w:divBdr>
            <w:top w:val="none" w:sz="0" w:space="0" w:color="auto"/>
            <w:left w:val="none" w:sz="0" w:space="0" w:color="auto"/>
            <w:bottom w:val="none" w:sz="0" w:space="0" w:color="auto"/>
            <w:right w:val="none" w:sz="0" w:space="0" w:color="auto"/>
          </w:divBdr>
        </w:div>
        <w:div w:id="132450305">
          <w:blockQuote w:val="1"/>
          <w:marLeft w:val="720"/>
          <w:marRight w:val="720"/>
          <w:marTop w:val="100"/>
          <w:marBottom w:val="100"/>
          <w:divBdr>
            <w:top w:val="none" w:sz="0" w:space="0" w:color="auto"/>
            <w:left w:val="none" w:sz="0" w:space="0" w:color="auto"/>
            <w:bottom w:val="none" w:sz="0" w:space="0" w:color="auto"/>
            <w:right w:val="none" w:sz="0" w:space="0" w:color="auto"/>
          </w:divBdr>
        </w:div>
        <w:div w:id="419134951">
          <w:marLeft w:val="720"/>
          <w:marRight w:val="0"/>
          <w:marTop w:val="0"/>
          <w:marBottom w:val="0"/>
          <w:divBdr>
            <w:top w:val="none" w:sz="0" w:space="0" w:color="auto"/>
            <w:left w:val="none" w:sz="0" w:space="0" w:color="auto"/>
            <w:bottom w:val="none" w:sz="0" w:space="0" w:color="auto"/>
            <w:right w:val="none" w:sz="0" w:space="0" w:color="auto"/>
          </w:divBdr>
        </w:div>
        <w:div w:id="656886082">
          <w:marLeft w:val="720"/>
          <w:marRight w:val="0"/>
          <w:marTop w:val="0"/>
          <w:marBottom w:val="0"/>
          <w:divBdr>
            <w:top w:val="none" w:sz="0" w:space="0" w:color="auto"/>
            <w:left w:val="none" w:sz="0" w:space="0" w:color="auto"/>
            <w:bottom w:val="none" w:sz="0" w:space="0" w:color="auto"/>
            <w:right w:val="none" w:sz="0" w:space="0" w:color="auto"/>
          </w:divBdr>
        </w:div>
        <w:div w:id="412237391">
          <w:marLeft w:val="720"/>
          <w:marRight w:val="0"/>
          <w:marTop w:val="0"/>
          <w:marBottom w:val="0"/>
          <w:divBdr>
            <w:top w:val="none" w:sz="0" w:space="0" w:color="auto"/>
            <w:left w:val="none" w:sz="0" w:space="0" w:color="auto"/>
            <w:bottom w:val="none" w:sz="0" w:space="0" w:color="auto"/>
            <w:right w:val="none" w:sz="0" w:space="0" w:color="auto"/>
          </w:divBdr>
        </w:div>
        <w:div w:id="1904674590">
          <w:marLeft w:val="720"/>
          <w:marRight w:val="0"/>
          <w:marTop w:val="0"/>
          <w:marBottom w:val="0"/>
          <w:divBdr>
            <w:top w:val="none" w:sz="0" w:space="0" w:color="auto"/>
            <w:left w:val="none" w:sz="0" w:space="0" w:color="auto"/>
            <w:bottom w:val="none" w:sz="0" w:space="0" w:color="auto"/>
            <w:right w:val="none" w:sz="0" w:space="0" w:color="auto"/>
          </w:divBdr>
        </w:div>
        <w:div w:id="219441339">
          <w:marLeft w:val="720"/>
          <w:marRight w:val="0"/>
          <w:marTop w:val="0"/>
          <w:marBottom w:val="0"/>
          <w:divBdr>
            <w:top w:val="none" w:sz="0" w:space="0" w:color="auto"/>
            <w:left w:val="none" w:sz="0" w:space="0" w:color="auto"/>
            <w:bottom w:val="none" w:sz="0" w:space="0" w:color="auto"/>
            <w:right w:val="none" w:sz="0" w:space="0" w:color="auto"/>
          </w:divBdr>
        </w:div>
        <w:div w:id="10609094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ools.ietf.org/html/rfc2119" TargetMode="External"/><Relationship Id="rId13" Type="http://schemas.openxmlformats.org/officeDocument/2006/relationships/hyperlink" Target="http://www.rfc-editor.org/rfc/rfc6749.txt" TargetMode="External"/><Relationship Id="rId18" Type="http://schemas.openxmlformats.org/officeDocument/2006/relationships/hyperlink" Target="mailto:mbj@microsoft.co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mailto:sob@harvard.edu" TargetMode="External"/><Relationship Id="rId12" Type="http://schemas.openxmlformats.org/officeDocument/2006/relationships/hyperlink" Target="http://tools.ietf.org/html/rfc6749" TargetMode="External"/><Relationship Id="rId17" Type="http://schemas.openxmlformats.org/officeDocument/2006/relationships/hyperlink" Target="mailto:pt@fb.com" TargetMode="External"/><Relationship Id="rId2" Type="http://schemas.openxmlformats.org/officeDocument/2006/relationships/numbering" Target="numbering.xml"/><Relationship Id="rId16" Type="http://schemas.openxmlformats.org/officeDocument/2006/relationships/hyperlink" Target="mailto:mscurtescu@google.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xml.resource.org/public/rfc/xml/rfc2119.xml" TargetMode="External"/><Relationship Id="rId5" Type="http://schemas.openxmlformats.org/officeDocument/2006/relationships/settings" Target="settings.xml"/><Relationship Id="rId15" Type="http://schemas.openxmlformats.org/officeDocument/2006/relationships/hyperlink" Target="http://stackoverflow.com/users/311376/breno" TargetMode="External"/><Relationship Id="rId10" Type="http://schemas.openxmlformats.org/officeDocument/2006/relationships/hyperlink" Target="http://xml.resource.org/public/rfc/html/rfc2119.html" TargetMode="External"/><Relationship Id="rId19" Type="http://schemas.openxmlformats.org/officeDocument/2006/relationships/hyperlink" Target="http://self-issued.info/" TargetMode="External"/><Relationship Id="rId4" Type="http://schemas.microsoft.com/office/2007/relationships/stylesWithEffects" Target="stylesWithEffects.xml"/><Relationship Id="rId9" Type="http://schemas.openxmlformats.org/officeDocument/2006/relationships/hyperlink" Target="http://www.rfc-editor.org/rfc/rfc2119.txt" TargetMode="External"/><Relationship Id="rId14" Type="http://schemas.openxmlformats.org/officeDocument/2006/relationships/hyperlink" Target="mailto:breno@goog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801EF-F26E-4734-92C8-33420712A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4301</Words>
  <Characters>24520</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Draft: OAuth 2.0 Multiple Response Type Encoding Practices - draft 10</vt:lpstr>
    </vt:vector>
  </TitlesOfParts>
  <Company>Microsoft Corporation</Company>
  <LinksUpToDate>false</LinksUpToDate>
  <CharactersWithSpaces>28764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OAuth 2.0 Multiple Response Type Encoding Practices - draft 10</dc:title>
  <dc:creator>Mike Jones</dc:creator>
  <cp:lastModifiedBy>Mike Jones</cp:lastModifiedBy>
  <cp:revision>1</cp:revision>
  <dcterms:created xsi:type="dcterms:W3CDTF">2013-10-19T01:20:00Z</dcterms:created>
  <dcterms:modified xsi:type="dcterms:W3CDTF">2013-10-19T01:22:00Z</dcterms:modified>
</cp:coreProperties>
</file>